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182CD36C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2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: „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Wentylacja mieszkań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1A35186A" w:rsidR="004A4D04" w:rsidRPr="00C84364" w:rsidRDefault="005C46F3" w:rsidP="65DA8458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Calibri" w:eastAsia="Calibri" w:hAnsi="Calibri" w:cs="Calibri"/>
          <w:color w:val="000000" w:themeColor="text1"/>
        </w:rPr>
      </w:pPr>
      <w:r>
        <w:t xml:space="preserve">Nr postępowania </w:t>
      </w:r>
      <w:r w:rsidR="722BBB9D" w:rsidRPr="65DA8458">
        <w:rPr>
          <w:rFonts w:ascii="Calibri" w:eastAsia="Calibri" w:hAnsi="Calibri" w:cs="Calibri"/>
          <w:color w:val="000000" w:themeColor="text1"/>
        </w:rPr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81B08BF" w14:textId="36A0532B" w:rsidR="005E15E9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3FA361E7" w14:textId="77777777" w:rsidR="005E15E9" w:rsidRPr="00574C96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1AEAE04B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 xml:space="preserve">” - Działanie </w:t>
      </w:r>
      <w:r w:rsidR="00CC6143" w:rsidRPr="00CC6143">
        <w:rPr>
          <w:rFonts w:eastAsiaTheme="majorEastAsia"/>
          <w:b/>
          <w:bCs/>
          <w:sz w:val="28"/>
          <w:szCs w:val="28"/>
        </w:rPr>
        <w:t>2: „Wentylacja mieszkań”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4F2CF16B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3EEFAFB4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34FA3E2A" w14:textId="77777777" w:rsidR="003959EA" w:rsidRDefault="003959EA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709210" w14:textId="77777777" w:rsidR="00C949F5" w:rsidRPr="00B40C3F" w:rsidRDefault="00C949F5" w:rsidP="00B40C3F"/>
    <w:p w14:paraId="6740798D" w14:textId="61A53404" w:rsidR="00E51364" w:rsidRDefault="005A387B" w:rsidP="00E51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643BE5B1" w:rsidR="00FE0E1E" w:rsidRDefault="00DE1624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Uwaga! </w:t>
      </w:r>
      <w:r w:rsidR="79F39EF7" w:rsidRPr="2DB36FC3">
        <w:rPr>
          <w:i/>
          <w:iCs/>
          <w:sz w:val="20"/>
          <w:szCs w:val="20"/>
        </w:rPr>
        <w:t>W</w:t>
      </w:r>
      <w:r w:rsidR="52E79243" w:rsidRPr="2DB36FC3">
        <w:rPr>
          <w:i/>
          <w:iCs/>
          <w:sz w:val="20"/>
          <w:szCs w:val="20"/>
        </w:rPr>
        <w:t>nioskodawca</w:t>
      </w:r>
      <w:r w:rsidRPr="2DB36FC3">
        <w:rPr>
          <w:i/>
          <w:iCs/>
          <w:sz w:val="20"/>
          <w:szCs w:val="20"/>
        </w:rPr>
        <w:t xml:space="preserve"> musi określić 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</w:t>
      </w:r>
      <w:r w:rsidRPr="00FE0E1E">
        <w:rPr>
          <w:i/>
          <w:iCs/>
          <w:sz w:val="20"/>
          <w:szCs w:val="20"/>
        </w:rPr>
        <w:t>T</w:t>
      </w:r>
      <w:r w:rsidR="00FE0E1E" w:rsidRPr="00FE0E1E">
        <w:rPr>
          <w:i/>
          <w:iCs/>
          <w:sz w:val="20"/>
          <w:szCs w:val="20"/>
        </w:rPr>
        <w:t>abeli D.1</w:t>
      </w:r>
      <w:r w:rsidRPr="00FE0E1E">
        <w:rPr>
          <w:i/>
          <w:iCs/>
          <w:sz w:val="20"/>
          <w:szCs w:val="20"/>
        </w:rPr>
        <w:t xml:space="preserve"> </w:t>
      </w:r>
      <w:r w:rsidR="00FE0E1E">
        <w:rPr>
          <w:i/>
          <w:iCs/>
          <w:sz w:val="20"/>
          <w:szCs w:val="20"/>
        </w:rPr>
        <w:t>do</w:t>
      </w:r>
      <w:r w:rsidR="4C10E4C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4C10E4CE" w:rsidRPr="00FE0E1E">
        <w:rPr>
          <w:i/>
          <w:iCs/>
          <w:sz w:val="20"/>
          <w:szCs w:val="20"/>
        </w:rPr>
        <w:t xml:space="preserve"> </w:t>
      </w:r>
      <w:r w:rsidRPr="00FE0E1E">
        <w:rPr>
          <w:i/>
          <w:iCs/>
          <w:sz w:val="20"/>
          <w:szCs w:val="20"/>
        </w:rPr>
        <w:t>spełnienie</w:t>
      </w:r>
      <w:r w:rsidRPr="2DB36FC3">
        <w:rPr>
          <w:i/>
          <w:iCs/>
          <w:sz w:val="20"/>
          <w:szCs w:val="20"/>
        </w:rPr>
        <w:t xml:space="preserve"> Wymagań Obligatoryjnych, stawianych opracowywane</w:t>
      </w:r>
      <w:r w:rsidR="00FE0E1E">
        <w:rPr>
          <w:i/>
          <w:iCs/>
          <w:sz w:val="20"/>
          <w:szCs w:val="20"/>
        </w:rPr>
        <w:t>mu</w:t>
      </w:r>
      <w:r w:rsidR="77EF908B" w:rsidRPr="2DB36FC3">
        <w:rPr>
          <w:i/>
          <w:iCs/>
          <w:sz w:val="20"/>
          <w:szCs w:val="20"/>
        </w:rPr>
        <w:t xml:space="preserve"> Rozwiązani</w:t>
      </w:r>
      <w:r w:rsidR="00FE0E1E">
        <w:rPr>
          <w:i/>
          <w:iCs/>
          <w:sz w:val="20"/>
          <w:szCs w:val="20"/>
        </w:rPr>
        <w:t>u</w:t>
      </w:r>
      <w:r w:rsidR="77EF908B" w:rsidRPr="2DB36FC3">
        <w:rPr>
          <w:i/>
          <w:iCs/>
          <w:sz w:val="20"/>
          <w:szCs w:val="20"/>
        </w:rPr>
        <w:t xml:space="preserve"> </w:t>
      </w:r>
      <w:r w:rsidR="335238E3" w:rsidRPr="2DB36FC3">
        <w:rPr>
          <w:i/>
          <w:iCs/>
          <w:sz w:val="20"/>
          <w:szCs w:val="20"/>
        </w:rPr>
        <w:t xml:space="preserve">w ramach </w:t>
      </w:r>
      <w:r w:rsidR="007A3632">
        <w:rPr>
          <w:i/>
          <w:iCs/>
          <w:sz w:val="20"/>
          <w:szCs w:val="20"/>
        </w:rPr>
        <w:t>Działania 2: „Wentylacja mieszkań”</w:t>
      </w:r>
      <w:r w:rsidRPr="2DB36FC3">
        <w:rPr>
          <w:i/>
          <w:iCs/>
          <w:sz w:val="20"/>
          <w:szCs w:val="20"/>
        </w:rPr>
        <w:t xml:space="preserve">, opisanych szczegółowo w Załączniku nr 1 do Regulaminu. </w:t>
      </w:r>
      <w:r w:rsidR="00720320">
        <w:rPr>
          <w:i/>
          <w:iCs/>
          <w:sz w:val="20"/>
          <w:szCs w:val="20"/>
        </w:rPr>
        <w:t xml:space="preserve">W każdej tabeli w pierwszej kolumnie liczba porządkowa odnosi się do numeracji Wymagań Obligatoryjnych, jak podano </w:t>
      </w:r>
      <w:r w:rsidR="00720320" w:rsidRPr="2DB36FC3">
        <w:rPr>
          <w:i/>
          <w:iCs/>
          <w:sz w:val="20"/>
          <w:szCs w:val="20"/>
        </w:rPr>
        <w:t>w Załączniku nr 1 do Regulaminu</w:t>
      </w:r>
      <w:r w:rsidR="00720320">
        <w:rPr>
          <w:i/>
          <w:iCs/>
          <w:sz w:val="20"/>
          <w:szCs w:val="20"/>
        </w:rPr>
        <w:t>.</w:t>
      </w:r>
    </w:p>
    <w:p w14:paraId="7F409F33" w14:textId="69C506AE" w:rsidR="00DE1624" w:rsidRDefault="00975C91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Wnioskodawca </w:t>
      </w:r>
      <w:r w:rsidR="00DE1624" w:rsidRPr="2DB36FC3">
        <w:rPr>
          <w:i/>
          <w:iCs/>
          <w:sz w:val="20"/>
          <w:szCs w:val="20"/>
        </w:rPr>
        <w:t xml:space="preserve">zobligowany jest do wpisania </w:t>
      </w:r>
      <w:r w:rsidR="00FE0E1E" w:rsidRPr="2DB36FC3">
        <w:rPr>
          <w:i/>
          <w:iCs/>
          <w:sz w:val="20"/>
          <w:szCs w:val="20"/>
        </w:rPr>
        <w:t xml:space="preserve">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Tabeli D.1 </w:t>
      </w:r>
      <w:r w:rsidR="00FE0E1E">
        <w:rPr>
          <w:i/>
          <w:iCs/>
          <w:sz w:val="20"/>
          <w:szCs w:val="20"/>
        </w:rPr>
        <w:t>do</w:t>
      </w:r>
      <w:r w:rsidR="00FE0E1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00FE0E1E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kolumnie </w:t>
      </w:r>
      <w:r w:rsidR="00DE1624" w:rsidRPr="00FE0E1E">
        <w:rPr>
          <w:b/>
          <w:i/>
          <w:iCs/>
          <w:sz w:val="20"/>
          <w:szCs w:val="20"/>
        </w:rPr>
        <w:t>„Spełnienie wymagania”</w:t>
      </w:r>
      <w:r w:rsidR="00DE1624" w:rsidRPr="2DB36FC3">
        <w:rPr>
          <w:i/>
          <w:iCs/>
          <w:sz w:val="20"/>
          <w:szCs w:val="20"/>
        </w:rPr>
        <w:t xml:space="preserve"> </w:t>
      </w:r>
      <w:r w:rsidR="00DE1624" w:rsidRPr="00FE0E1E">
        <w:rPr>
          <w:i/>
          <w:iCs/>
          <w:sz w:val="20"/>
          <w:szCs w:val="20"/>
        </w:rPr>
        <w:t xml:space="preserve">frazy </w:t>
      </w:r>
      <w:r w:rsidR="00DE1624" w:rsidRPr="00FE0E1E">
        <w:rPr>
          <w:bCs/>
          <w:i/>
          <w:iCs/>
          <w:sz w:val="20"/>
          <w:szCs w:val="20"/>
        </w:rPr>
        <w:t>„Spełniam”</w:t>
      </w:r>
      <w:r w:rsidR="00DE1624" w:rsidRPr="00FE0E1E">
        <w:rPr>
          <w:i/>
          <w:iCs/>
          <w:sz w:val="20"/>
          <w:szCs w:val="20"/>
        </w:rPr>
        <w:t xml:space="preserve"> w przypadku deklaracji spełnienia określonego wymagania lub </w:t>
      </w:r>
      <w:r w:rsidR="00DE1624" w:rsidRPr="00FE0E1E">
        <w:rPr>
          <w:bCs/>
          <w:i/>
          <w:iCs/>
          <w:sz w:val="20"/>
          <w:szCs w:val="20"/>
        </w:rPr>
        <w:t>„Nie spełniam”</w:t>
      </w:r>
      <w:r w:rsidR="00DE1624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przypadku braku deklaracji spełnienia określonego wymagania. Jednocześnie w kolumnie </w:t>
      </w:r>
      <w:r w:rsidR="00DE1624" w:rsidRPr="00FE0E1E">
        <w:rPr>
          <w:b/>
          <w:i/>
          <w:iCs/>
          <w:sz w:val="20"/>
          <w:szCs w:val="20"/>
        </w:rPr>
        <w:t>„Uwagi”</w:t>
      </w:r>
      <w:r w:rsidR="00DE1624" w:rsidRPr="2DB36FC3">
        <w:rPr>
          <w:i/>
          <w:iCs/>
          <w:sz w:val="20"/>
          <w:szCs w:val="20"/>
        </w:rPr>
        <w:t xml:space="preserve"> </w:t>
      </w:r>
      <w:r w:rsidR="79F39EF7" w:rsidRPr="2DB36FC3">
        <w:rPr>
          <w:i/>
          <w:iCs/>
          <w:sz w:val="20"/>
          <w:szCs w:val="20"/>
        </w:rPr>
        <w:t>W</w:t>
      </w:r>
      <w:r w:rsidR="1064B14C" w:rsidRPr="2DB36FC3">
        <w:rPr>
          <w:i/>
          <w:iCs/>
          <w:sz w:val="20"/>
          <w:szCs w:val="20"/>
        </w:rPr>
        <w:t>nioskodawca</w:t>
      </w:r>
      <w:r w:rsidR="00DE1624" w:rsidRPr="2DB36FC3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0044795C" w:rsidRPr="2DB36FC3">
        <w:rPr>
          <w:i/>
          <w:iCs/>
          <w:sz w:val="20"/>
          <w:szCs w:val="20"/>
        </w:rPr>
        <w:t>W</w:t>
      </w:r>
      <w:r w:rsidR="4DA603EE" w:rsidRPr="2DB36FC3">
        <w:rPr>
          <w:i/>
          <w:iCs/>
          <w:sz w:val="20"/>
          <w:szCs w:val="20"/>
        </w:rPr>
        <w:t>ymagania</w:t>
      </w:r>
      <w:r w:rsidR="00DE1624" w:rsidRPr="2DB36FC3">
        <w:rPr>
          <w:i/>
          <w:iCs/>
          <w:sz w:val="20"/>
          <w:szCs w:val="20"/>
        </w:rPr>
        <w:t>.</w:t>
      </w:r>
      <w:r w:rsidR="005D11D0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000A0728">
      <w:pPr>
        <w:jc w:val="both"/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lastRenderedPageBreak/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589010BB" w14:textId="77777777" w:rsidR="00891352" w:rsidRDefault="00891352" w:rsidP="00705167">
      <w:pPr>
        <w:jc w:val="both"/>
        <w:rPr>
          <w:i/>
          <w:iCs/>
          <w:sz w:val="20"/>
          <w:szCs w:val="20"/>
        </w:rPr>
      </w:pPr>
    </w:p>
    <w:p w14:paraId="1AA09797" w14:textId="5D29CECA" w:rsidR="00E51364" w:rsidRPr="00677385" w:rsidRDefault="00E51364" w:rsidP="2DB36FC3">
      <w:pPr>
        <w:jc w:val="both"/>
        <w:rPr>
          <w:i/>
          <w:iCs/>
          <w:color w:val="44546A" w:themeColor="text2"/>
          <w:sz w:val="18"/>
          <w:szCs w:val="18"/>
        </w:rPr>
      </w:pPr>
      <w:r w:rsidRPr="2DB36FC3">
        <w:rPr>
          <w:i/>
          <w:iCs/>
          <w:color w:val="445369"/>
          <w:sz w:val="18"/>
          <w:szCs w:val="18"/>
        </w:rPr>
        <w:t xml:space="preserve">Tabela </w:t>
      </w:r>
      <w:r w:rsidR="00BD59F0" w:rsidRPr="2DB36FC3">
        <w:rPr>
          <w:i/>
          <w:iCs/>
          <w:color w:val="445369"/>
          <w:sz w:val="18"/>
          <w:szCs w:val="18"/>
        </w:rPr>
        <w:t>D</w:t>
      </w:r>
      <w:r w:rsidRPr="2DB36FC3">
        <w:rPr>
          <w:i/>
          <w:iCs/>
          <w:color w:val="445369"/>
          <w:sz w:val="18"/>
          <w:szCs w:val="18"/>
        </w:rPr>
        <w:t>.</w:t>
      </w:r>
      <w:r w:rsidR="00BD59F0" w:rsidRPr="2DB36FC3">
        <w:rPr>
          <w:i/>
          <w:iCs/>
          <w:color w:val="445369"/>
          <w:sz w:val="18"/>
          <w:szCs w:val="18"/>
        </w:rPr>
        <w:t>1</w:t>
      </w:r>
      <w:r w:rsidRPr="2DB36FC3">
        <w:rPr>
          <w:i/>
          <w:iCs/>
          <w:color w:val="445369"/>
          <w:sz w:val="18"/>
          <w:szCs w:val="18"/>
        </w:rPr>
        <w:t xml:space="preserve"> </w:t>
      </w:r>
      <w:r w:rsidR="004F2A7E" w:rsidRPr="2DB36FC3">
        <w:rPr>
          <w:i/>
          <w:iCs/>
          <w:color w:val="445369"/>
          <w:sz w:val="18"/>
          <w:szCs w:val="18"/>
        </w:rPr>
        <w:t xml:space="preserve">Wymagania </w:t>
      </w:r>
      <w:r w:rsidR="60E6E0D1" w:rsidRPr="2DB36FC3">
        <w:rPr>
          <w:i/>
          <w:iCs/>
          <w:color w:val="445369"/>
          <w:sz w:val="18"/>
          <w:szCs w:val="18"/>
        </w:rPr>
        <w:t>O</w:t>
      </w:r>
      <w:r w:rsidR="004F2A7E" w:rsidRPr="2DB36FC3">
        <w:rPr>
          <w:i/>
          <w:iCs/>
          <w:color w:val="44546A" w:themeColor="text2"/>
          <w:sz w:val="18"/>
          <w:szCs w:val="18"/>
        </w:rPr>
        <w:t xml:space="preserve">bligatoryjne </w:t>
      </w:r>
      <w:r w:rsidR="00CC6143" w:rsidRPr="00CC6143">
        <w:rPr>
          <w:i/>
          <w:iCs/>
          <w:color w:val="44546A" w:themeColor="text2"/>
          <w:sz w:val="18"/>
          <w:szCs w:val="18"/>
        </w:rPr>
        <w:t>dl</w:t>
      </w:r>
      <w:r w:rsidR="00CC6143">
        <w:rPr>
          <w:i/>
          <w:iCs/>
          <w:color w:val="44546A" w:themeColor="text2"/>
          <w:sz w:val="18"/>
          <w:szCs w:val="18"/>
        </w:rPr>
        <w:t>a Systemu wentylacji B mieszkań</w:t>
      </w:r>
      <w:r w:rsidR="1BA7E615"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>w Działaniu 2: „Wentylacja mieszkań”</w:t>
      </w:r>
      <w:r w:rsidR="00DE1624" w:rsidRPr="2DB36FC3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6180D5D9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C6143" w14:paraId="4DFD18FF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49AC83D1" w:rsidR="00CC6143" w:rsidRPr="005D609E" w:rsidRDefault="00CC6143" w:rsidP="00CC6143">
            <w:pPr>
              <w:jc w:val="center"/>
            </w:pPr>
            <w:r>
              <w:t>9.1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E3E3791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0743297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06A2F5A1" w14:textId="13E68E2B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14583D7C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Rodzaj systemu wentylacji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1F5F60B" w14:textId="77EC0D86" w:rsidR="00CC6143" w:rsidRPr="005D609E" w:rsidRDefault="00CC6143" w:rsidP="00CC6143"/>
        </w:tc>
        <w:tc>
          <w:tcPr>
            <w:tcW w:w="3690" w:type="dxa"/>
            <w:vAlign w:val="center"/>
          </w:tcPr>
          <w:p w14:paraId="5789B765" w14:textId="0A204C14" w:rsidR="00CC6143" w:rsidRPr="005D609E" w:rsidRDefault="00CC6143" w:rsidP="00CC6143"/>
        </w:tc>
      </w:tr>
      <w:tr w:rsidR="6180D5D9" w14:paraId="74EEF6AF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FF153DA" w14:textId="6E8F3FFC" w:rsidR="32B38290" w:rsidRDefault="32B38290" w:rsidP="6180D5D9">
            <w:pPr>
              <w:spacing w:line="259" w:lineRule="auto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sposobu dystrybucji powietrza przez System wentylacji B w Mieszkaniu.</w:t>
            </w:r>
          </w:p>
        </w:tc>
      </w:tr>
      <w:tr w:rsidR="00CC6143" w14:paraId="4E4E60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053D0297" w:rsidR="00CC6143" w:rsidRPr="005D609E" w:rsidRDefault="00CC6143" w:rsidP="00CC6143">
            <w:pPr>
              <w:jc w:val="center"/>
            </w:pPr>
            <w:r>
              <w:t>9</w:t>
            </w:r>
            <w:r w:rsidRPr="005D609E">
              <w:t>.2</w:t>
            </w:r>
          </w:p>
          <w:p w14:paraId="79852016" w14:textId="0852DBD8" w:rsidR="00CC6143" w:rsidRPr="005D609E" w:rsidRDefault="00CC6143" w:rsidP="00CC6143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E7E70D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7373121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B74AB6" w14:textId="13BB0DE5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4109869E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Centrala wentylacyjna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DDBE969" w14:textId="6CCF08D1" w:rsidR="00CC6143" w:rsidRPr="005D609E" w:rsidRDefault="00CC6143" w:rsidP="00CC6143"/>
        </w:tc>
        <w:tc>
          <w:tcPr>
            <w:tcW w:w="3690" w:type="dxa"/>
            <w:vAlign w:val="center"/>
          </w:tcPr>
          <w:p w14:paraId="493A7AC0" w14:textId="000BDD67" w:rsidR="00CC6143" w:rsidRPr="005D609E" w:rsidRDefault="00CC6143" w:rsidP="00CC6143"/>
        </w:tc>
      </w:tr>
      <w:tr w:rsidR="6180D5D9" w14:paraId="6DBC924C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CE271B3" w14:textId="6E496B16" w:rsidR="462C4AE3" w:rsidRDefault="462C4AE3" w:rsidP="6180D5D9">
            <w:pPr>
              <w:spacing w:line="259" w:lineRule="auto"/>
              <w:rPr>
                <w:rFonts w:ascii="Calibri" w:eastAsia="Calibri" w:hAnsi="Calibri" w:cs="Calibri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rozwiązania w szczególności: liczbę Central wentylacyjnych dedykowanych do pojedynczego Mieszkania, lokalizację montażu.</w:t>
            </w:r>
          </w:p>
        </w:tc>
      </w:tr>
      <w:tr w:rsidR="00CC6143" w14:paraId="6CCBA5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5D684649" w:rsidR="00CC6143" w:rsidRPr="005D609E" w:rsidRDefault="00CC6143" w:rsidP="00CC6143">
            <w:pPr>
              <w:jc w:val="center"/>
            </w:pPr>
            <w:r>
              <w:t>9.3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720679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6307882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7412448" w14:textId="313231DE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100F75EA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Elementy wentylacyjne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6337E1EC" w14:textId="1016D0FA" w:rsidR="00CC6143" w:rsidRPr="005D609E" w:rsidRDefault="00CC6143" w:rsidP="00CC6143"/>
        </w:tc>
        <w:tc>
          <w:tcPr>
            <w:tcW w:w="3690" w:type="dxa"/>
            <w:vAlign w:val="center"/>
          </w:tcPr>
          <w:p w14:paraId="6CFEF557" w14:textId="74D9129F" w:rsidR="00CC6143" w:rsidRPr="005D609E" w:rsidRDefault="00CC6143" w:rsidP="00CC6143"/>
        </w:tc>
      </w:tr>
      <w:tr w:rsidR="00CC6143" w:rsidRPr="003959EA" w14:paraId="00D2C73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0C2D3AB6" w:rsidR="00CC6143" w:rsidRPr="003959EA" w:rsidRDefault="00CC6143" w:rsidP="00CC6143">
            <w:pPr>
              <w:jc w:val="center"/>
            </w:pPr>
            <w:r w:rsidRPr="003959EA">
              <w:t>9.4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3FB6D5F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99705993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121D3398" w14:textId="3F9FBE7D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7CABA48" w14:textId="6E5B873E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Lokalizacja czerpni i wyrzutni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DFB5D2" w14:textId="1C22C89F" w:rsidR="00CC6143" w:rsidRPr="003959EA" w:rsidRDefault="00CC6143" w:rsidP="00CC6143"/>
        </w:tc>
        <w:tc>
          <w:tcPr>
            <w:tcW w:w="3690" w:type="dxa"/>
            <w:vAlign w:val="center"/>
          </w:tcPr>
          <w:p w14:paraId="21270751" w14:textId="620F1BAC" w:rsidR="00CC6143" w:rsidRPr="003959EA" w:rsidRDefault="00CC6143" w:rsidP="00CC6143"/>
        </w:tc>
      </w:tr>
      <w:tr w:rsidR="00393F24" w:rsidRPr="003959EA" w14:paraId="26B1247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8732A2D" w14:textId="3034A6BE" w:rsidR="00393F24" w:rsidRDefault="257EBD7C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m.in.: sposób lokalizacji czerpni i wyrzutni powierza dla Systemu wentylacji </w:t>
            </w:r>
            <w:r w:rsidR="00585E8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, przedstawienie założeń obliczeniowych oddzielnie dla czerpni oraz wyrzutni obrazujących kształt i wielkość elementów; sposób montażu czerpni i wyrzutni w przegrodzie zewnętrznej; szkic poglądowy wyglądu czerpni i wyrzutni.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CD94823" w14:textId="77777777" w:rsidR="00393F24" w:rsidRPr="003959EA" w:rsidRDefault="00393F24" w:rsidP="00312688"/>
        </w:tc>
      </w:tr>
      <w:tr w:rsidR="00CC6143" w:rsidRPr="003959EA" w14:paraId="6011EAFB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21D3CDCE" w:rsidR="00CC6143" w:rsidRPr="003959EA" w:rsidRDefault="00CC6143" w:rsidP="00CC6143">
            <w:pPr>
              <w:jc w:val="center"/>
            </w:pPr>
            <w:r w:rsidRPr="003959EA">
              <w:t>9.5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EAF4165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15721922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723CD1" w14:textId="146C7D96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14523771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745FAA" w14:textId="5AFA0AD2" w:rsidR="00CC6143" w:rsidRPr="003959EA" w:rsidRDefault="00CC6143" w:rsidP="00CC6143"/>
        </w:tc>
        <w:tc>
          <w:tcPr>
            <w:tcW w:w="3690" w:type="dxa"/>
            <w:vAlign w:val="center"/>
          </w:tcPr>
          <w:p w14:paraId="41CC6622" w14:textId="21083FD6" w:rsidR="00CC6143" w:rsidRPr="003959EA" w:rsidRDefault="00CC6143" w:rsidP="00CC6143"/>
        </w:tc>
      </w:tr>
      <w:tr w:rsidR="00CC6143" w:rsidRPr="003959EA" w14:paraId="3E83B733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55BEA562" w:rsidR="00CC6143" w:rsidRPr="003959EA" w:rsidRDefault="00CC6143" w:rsidP="00CC6143">
            <w:pPr>
              <w:jc w:val="center"/>
            </w:pPr>
            <w:r w:rsidRPr="003959EA">
              <w:t>9.6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B699219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81800387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414C022D" w14:textId="6C167BC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3862C93F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BCB6E48" w14:textId="6152F35F" w:rsidR="00CC6143" w:rsidRPr="003959EA" w:rsidRDefault="00CC6143" w:rsidP="00CC6143"/>
        </w:tc>
        <w:tc>
          <w:tcPr>
            <w:tcW w:w="3690" w:type="dxa"/>
            <w:vAlign w:val="center"/>
          </w:tcPr>
          <w:p w14:paraId="7E147CD8" w14:textId="25E0B852" w:rsidR="00CC6143" w:rsidRPr="003959EA" w:rsidRDefault="00CC6143" w:rsidP="00CC6143"/>
        </w:tc>
      </w:tr>
      <w:tr w:rsidR="00CC6143" w:rsidRPr="003959EA" w14:paraId="5CCE7C7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3AACB36D" w:rsidR="00CC6143" w:rsidRPr="003959EA" w:rsidRDefault="00CC6143" w:rsidP="00CC6143">
            <w:pPr>
              <w:jc w:val="center"/>
            </w:pPr>
            <w:r w:rsidRPr="003959EA">
              <w:t>9.7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9E51E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97408615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26E0944" w14:textId="15D9AC54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681BC4E7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4C1372E5" w14:textId="656B5F76" w:rsidR="00CC6143" w:rsidRPr="003959EA" w:rsidRDefault="00CC6143" w:rsidP="00CC6143"/>
        </w:tc>
        <w:tc>
          <w:tcPr>
            <w:tcW w:w="3690" w:type="dxa"/>
            <w:vAlign w:val="center"/>
          </w:tcPr>
          <w:p w14:paraId="72B1AD73" w14:textId="272829F7" w:rsidR="00CC6143" w:rsidRPr="003959EA" w:rsidRDefault="00CC6143" w:rsidP="00CC6143"/>
        </w:tc>
      </w:tr>
      <w:tr w:rsidR="00CC6143" w:rsidRPr="003959EA" w14:paraId="6441A78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6865B8E0" w:rsidR="00CC6143" w:rsidRPr="003959EA" w:rsidRDefault="00CC6143" w:rsidP="00CC6143">
            <w:pPr>
              <w:jc w:val="center"/>
            </w:pPr>
            <w:r w:rsidRPr="003959EA">
              <w:lastRenderedPageBreak/>
              <w:t>9.8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4DD11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05086674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6E5CE91E" w14:textId="2FFEA46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5629F509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 powietrzem wentylacyjnym tzw. </w:t>
            </w:r>
            <w:proofErr w:type="spellStart"/>
            <w:r w:rsidRPr="003959EA">
              <w:rPr>
                <w:rStyle w:val="normaltextrun"/>
                <w:color w:val="000000"/>
              </w:rPr>
              <w:t>Free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3959EA">
              <w:rPr>
                <w:rStyle w:val="normaltextrun"/>
                <w:color w:val="000000"/>
              </w:rPr>
              <w:t>cooling</w:t>
            </w:r>
            <w:proofErr w:type="spellEnd"/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  <w:vAlign w:val="center"/>
          </w:tcPr>
          <w:p w14:paraId="7C120B82" w14:textId="280074DF" w:rsidR="00CC6143" w:rsidRPr="003959EA" w:rsidRDefault="00CC6143" w:rsidP="00CC6143"/>
        </w:tc>
        <w:tc>
          <w:tcPr>
            <w:tcW w:w="3690" w:type="dxa"/>
            <w:vAlign w:val="center"/>
          </w:tcPr>
          <w:p w14:paraId="05EFE0B9" w14:textId="3C033B91" w:rsidR="00CC6143" w:rsidRPr="003959EA" w:rsidRDefault="00CC6143" w:rsidP="00CC6143"/>
        </w:tc>
      </w:tr>
      <w:tr w:rsidR="00393F24" w:rsidRPr="003959EA" w14:paraId="6AF1133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2ABDD49" w14:textId="4949F763" w:rsidR="00393F24" w:rsidRDefault="2E98051F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m.in..: sposób realizacji chłodzenia powietrzem wentylacyjnym tzw. </w:t>
            </w:r>
            <w:proofErr w:type="spellStart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Free</w:t>
            </w:r>
            <w:proofErr w:type="spellEnd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cooling</w:t>
            </w:r>
            <w:proofErr w:type="spellEnd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obejmujący opis, obliczenia oraz schemat działania.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CAB83EE" w14:textId="40412BA6" w:rsidR="00393F24" w:rsidRPr="003959EA" w:rsidRDefault="00393F24" w:rsidP="00312688"/>
        </w:tc>
      </w:tr>
      <w:tr w:rsidR="00CC6143" w:rsidRPr="003959EA" w14:paraId="63A05B7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39F08AFA" w:rsidR="00CC6143" w:rsidRPr="003959EA" w:rsidRDefault="00CC6143" w:rsidP="00CC6143">
            <w:pPr>
              <w:jc w:val="center"/>
            </w:pPr>
            <w:r w:rsidRPr="003959EA">
              <w:t>9.9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9472931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003707249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222590EF" w14:textId="3A042AF2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3CAD3FC0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9D08E35" w14:textId="53C6581C" w:rsidR="00CC6143" w:rsidRPr="003959EA" w:rsidRDefault="00CC6143" w:rsidP="00CC6143"/>
        </w:tc>
        <w:tc>
          <w:tcPr>
            <w:tcW w:w="3690" w:type="dxa"/>
            <w:vAlign w:val="center"/>
          </w:tcPr>
          <w:p w14:paraId="209E6D0D" w14:textId="5999D419" w:rsidR="00CC6143" w:rsidRPr="003959EA" w:rsidRDefault="00CC6143" w:rsidP="00CC6143"/>
        </w:tc>
      </w:tr>
      <w:tr w:rsidR="00CC6143" w:rsidRPr="003959EA" w14:paraId="7A096D0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1BAA3D02" w:rsidR="00CC6143" w:rsidRPr="003959EA" w:rsidRDefault="00CC6143" w:rsidP="00CC6143">
            <w:pPr>
              <w:jc w:val="center"/>
            </w:pPr>
            <w:r w:rsidRPr="003959EA">
              <w:t>9.10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259D1F8" w14:textId="342363F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77966DEE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Okap kuchenny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2B75627A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514FB617" w14:textId="77777777" w:rsidR="00CC6143" w:rsidRPr="003959EA" w:rsidRDefault="00CC6143" w:rsidP="00CC6143"/>
        </w:tc>
      </w:tr>
      <w:tr w:rsidR="00393F24" w:rsidRPr="003959EA" w14:paraId="672444A1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DBED1D" w14:textId="4BACCD33" w:rsidR="00393F24" w:rsidRPr="003959EA" w:rsidRDefault="00393F24" w:rsidP="00E41A00">
            <w:r w:rsidRPr="6180D5D9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621598BB" w:rsidRPr="6180D5D9">
              <w:rPr>
                <w:i/>
                <w:iCs/>
                <w:sz w:val="20"/>
                <w:szCs w:val="20"/>
              </w:rPr>
              <w:t xml:space="preserve"> m.in.</w:t>
            </w:r>
            <w:r w:rsidR="19347ABA" w:rsidRPr="6180D5D9">
              <w:rPr>
                <w:i/>
                <w:iCs/>
                <w:sz w:val="20"/>
                <w:szCs w:val="20"/>
              </w:rPr>
              <w:t xml:space="preserve"> opis w jaki sposób Wykonawca ma zamiar zrealizować </w:t>
            </w:r>
            <w:ins w:id="1" w:author="Autor">
              <w:r w:rsidR="00E41A00">
                <w:rPr>
                  <w:i/>
                  <w:iCs/>
                  <w:sz w:val="20"/>
                  <w:szCs w:val="20"/>
                </w:rPr>
                <w:t xml:space="preserve">kompensację podciśnienia </w:t>
              </w:r>
            </w:ins>
            <w:del w:id="2" w:author="Autor">
              <w:r w:rsidR="55E95185" w:rsidRPr="6180D5D9" w:rsidDel="00A10B86">
                <w:rPr>
                  <w:i/>
                  <w:iCs/>
                  <w:sz w:val="20"/>
                  <w:szCs w:val="20"/>
                </w:rPr>
                <w:delText>odzysk ciepła</w:delText>
              </w:r>
            </w:del>
            <w:ins w:id="3" w:author="Autor">
              <w:r w:rsidR="00E41A00">
                <w:rPr>
                  <w:i/>
                  <w:iCs/>
                  <w:sz w:val="20"/>
                  <w:szCs w:val="20"/>
                </w:rPr>
                <w:t>podczas pracy wyciągu okapu kuchennego</w:t>
              </w:r>
              <w:del w:id="4" w:author="Autor">
                <w:r w:rsidR="00A10B86" w:rsidDel="00E41A00">
                  <w:rPr>
                    <w:i/>
                    <w:iCs/>
                    <w:sz w:val="20"/>
                    <w:szCs w:val="20"/>
                  </w:rPr>
                  <w:delText>równoważenie strumienia</w:delText>
                </w:r>
              </w:del>
            </w:ins>
            <w:del w:id="5" w:author="Autor">
              <w:r w:rsidR="55E95185" w:rsidRPr="6180D5D9" w:rsidDel="00E41A00">
                <w:rPr>
                  <w:i/>
                  <w:iCs/>
                  <w:sz w:val="20"/>
                  <w:szCs w:val="20"/>
                </w:rPr>
                <w:delText xml:space="preserve"> z powietrza usuwanego z okapu kuchennego</w:delText>
              </w:r>
            </w:del>
            <w:r w:rsidR="5F60360E" w:rsidRPr="6180D5D9">
              <w:rPr>
                <w:i/>
                <w:iCs/>
                <w:sz w:val="20"/>
                <w:szCs w:val="20"/>
              </w:rPr>
              <w:t xml:space="preserve">, prezentację </w:t>
            </w:r>
            <w:r w:rsidR="5F60360E" w:rsidRPr="00A10B86">
              <w:rPr>
                <w:i/>
                <w:iCs/>
                <w:sz w:val="20"/>
                <w:szCs w:val="20"/>
              </w:rPr>
              <w:t xml:space="preserve">graficzną </w:t>
            </w:r>
            <w:r w:rsidR="5F60360E" w:rsidRPr="00427C74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polegającą na przedstawieniu na schemacie Centrali wentylacyjnej B elementów realizujących </w:t>
            </w:r>
            <w:ins w:id="6" w:author="Autor">
              <w:r w:rsidR="00E41A00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</w:rPr>
                <w:t>kompensację podciśnienie</w:t>
              </w:r>
              <w:r w:rsidR="00E41A00" w:rsidRPr="00A10B86" w:rsidDel="00E41A00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</w:rPr>
                <w:t xml:space="preserve"> </w:t>
              </w:r>
            </w:ins>
            <w:del w:id="7" w:author="Autor">
              <w:r w:rsidR="5F60360E" w:rsidRPr="00427C74" w:rsidDel="00E41A00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</w:rPr>
                <w:delText>odzysk ciepła z</w:delText>
              </w:r>
            </w:del>
            <w:ins w:id="8" w:author="Autor">
              <w:del w:id="9" w:author="Autor">
                <w:r w:rsidR="00A10B86" w:rsidDel="00E41A00">
                  <w:rPr>
                    <w:rFonts w:ascii="Calibri" w:eastAsia="Calibri" w:hAnsi="Calibri" w:cs="Calibri"/>
                    <w:i/>
                    <w:iCs/>
                    <w:color w:val="000000" w:themeColor="text1"/>
                    <w:sz w:val="20"/>
                    <w:szCs w:val="20"/>
                  </w:rPr>
                  <w:delText>równoważenie</w:delText>
                </w:r>
              </w:del>
            </w:ins>
            <w:del w:id="10" w:author="Autor">
              <w:r w:rsidR="5F60360E" w:rsidRPr="00427C74" w:rsidDel="00E41A00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ins w:id="11" w:author="Autor">
              <w:del w:id="12" w:author="Autor">
                <w:r w:rsidR="00A10B86" w:rsidDel="00E41A00">
                  <w:rPr>
                    <w:rFonts w:ascii="Calibri" w:eastAsia="Calibri" w:hAnsi="Calibri" w:cs="Calibri"/>
                    <w:i/>
                    <w:iCs/>
                    <w:color w:val="000000" w:themeColor="text1"/>
                    <w:sz w:val="20"/>
                    <w:szCs w:val="20"/>
                  </w:rPr>
                  <w:delText xml:space="preserve">strumienia </w:delText>
                </w:r>
              </w:del>
            </w:ins>
            <w:del w:id="13" w:author="Autor">
              <w:r w:rsidR="5F60360E" w:rsidRPr="00427C74" w:rsidDel="00E41A00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</w:rPr>
                <w:delText xml:space="preserve">powietrza usuwanego </w:delText>
              </w:r>
            </w:del>
            <w:ins w:id="14" w:author="Autor">
              <w:del w:id="15" w:author="Autor">
                <w:r w:rsidR="00A10B86" w:rsidDel="00E41A00">
                  <w:rPr>
                    <w:rFonts w:ascii="Calibri" w:eastAsia="Calibri" w:hAnsi="Calibri" w:cs="Calibri"/>
                    <w:i/>
                    <w:iCs/>
                    <w:color w:val="000000" w:themeColor="text1"/>
                    <w:sz w:val="20"/>
                    <w:szCs w:val="20"/>
                  </w:rPr>
                  <w:delText>przez</w:delText>
                </w:r>
              </w:del>
            </w:ins>
            <w:del w:id="16" w:author="Autor">
              <w:r w:rsidR="5F60360E" w:rsidRPr="00427C74" w:rsidDel="00E41A00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</w:rPr>
                <w:delText>z okapu kuchenn</w:delText>
              </w:r>
            </w:del>
            <w:ins w:id="17" w:author="Autor">
              <w:del w:id="18" w:author="Autor">
                <w:r w:rsidR="00A10B86" w:rsidDel="00E41A00">
                  <w:rPr>
                    <w:rFonts w:ascii="Calibri" w:eastAsia="Calibri" w:hAnsi="Calibri" w:cs="Calibri"/>
                    <w:i/>
                    <w:iCs/>
                    <w:color w:val="000000" w:themeColor="text1"/>
                    <w:sz w:val="20"/>
                    <w:szCs w:val="20"/>
                  </w:rPr>
                  <w:delText>y</w:delText>
                </w:r>
              </w:del>
            </w:ins>
            <w:del w:id="19" w:author="Autor">
              <w:r w:rsidR="5F60360E" w:rsidRPr="00427C74" w:rsidDel="00A10B86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</w:rPr>
                <w:delText>ego</w:delText>
              </w:r>
            </w:del>
            <w:r w:rsidR="5F60360E" w:rsidRPr="00427C74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CC6143" w:rsidRPr="003959EA" w14:paraId="04FA70AE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238FEFD" w14:textId="05E8CA65" w:rsidR="00CC6143" w:rsidRPr="003959EA" w:rsidRDefault="00CC6143" w:rsidP="00CC6143">
            <w:pPr>
              <w:jc w:val="center"/>
            </w:pPr>
            <w:r w:rsidRPr="003959EA">
              <w:t>9.11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F9B289F" w14:textId="1CCC8AA7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67A8F87" w14:textId="77777777" w:rsidR="00393F24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Regulator </w:t>
            </w:r>
          </w:p>
          <w:p w14:paraId="4E722737" w14:textId="33FE867F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proofErr w:type="spellStart"/>
            <w:r w:rsidRPr="003959EA">
              <w:rPr>
                <w:rStyle w:val="normaltextrun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C573F74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0A29E9C9" w14:textId="77777777" w:rsidR="00CC6143" w:rsidRPr="003959EA" w:rsidRDefault="00CC6143" w:rsidP="00CC6143"/>
        </w:tc>
      </w:tr>
      <w:tr w:rsidR="00CC6143" w:rsidRPr="003959EA" w14:paraId="0CE7F195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98B29C9" w14:textId="2142020E" w:rsidR="00CC6143" w:rsidRPr="003959EA" w:rsidRDefault="00CC6143" w:rsidP="00CC6143">
            <w:pPr>
              <w:jc w:val="center"/>
            </w:pPr>
            <w:r w:rsidRPr="003959EA">
              <w:t>9.12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ACEBCD2" w14:textId="28A908EA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2E6BA1" w14:textId="77C7B5C6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Aplikacja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67E3C0D3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2769477B" w14:textId="77777777" w:rsidR="00CC6143" w:rsidRPr="003959EA" w:rsidRDefault="00CC6143" w:rsidP="00CC6143"/>
        </w:tc>
      </w:tr>
      <w:tr w:rsidR="00850587" w:rsidRPr="003959EA" w14:paraId="35EE5490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3E79290" w14:textId="47AAA509" w:rsidR="00850587" w:rsidRPr="003959EA" w:rsidRDefault="00850587" w:rsidP="009F7579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sposób realizacji komunikacji Aplikacji z Systemem wentylacji B, sposób zapewnienia bezpieczeństwa przesyłanych i odbieranych danych</w:t>
            </w:r>
            <w:r w:rsidR="001C1A8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; prezentację graficzną zastosowanych elementów komunikacji pomiędzy Aplikacją a Systemem wentylacji B wraz z opisem ich funkcjonalności. </w:t>
            </w:r>
          </w:p>
        </w:tc>
      </w:tr>
    </w:tbl>
    <w:p w14:paraId="7FB0B234" w14:textId="77777777" w:rsidR="0055228F" w:rsidRDefault="0055228F" w:rsidP="2DB36FC3">
      <w:pPr>
        <w:jc w:val="both"/>
        <w:rPr>
          <w:i/>
          <w:iCs/>
          <w:color w:val="44546A" w:themeColor="text2"/>
          <w:sz w:val="18"/>
          <w:szCs w:val="18"/>
        </w:rPr>
      </w:pPr>
    </w:p>
    <w:p w14:paraId="6BCD7828" w14:textId="35C27289" w:rsidR="00DE1624" w:rsidRPr="003959EA" w:rsidRDefault="4EB8E151" w:rsidP="2DB36FC3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D.2 </w:t>
      </w:r>
      <w:r w:rsidR="527CF695" w:rsidRPr="003959EA">
        <w:rPr>
          <w:i/>
          <w:iCs/>
          <w:color w:val="445369"/>
          <w:sz w:val="18"/>
          <w:szCs w:val="18"/>
        </w:rPr>
        <w:t xml:space="preserve">Wymagania Obligatoryjne </w:t>
      </w:r>
      <w:r w:rsidR="007A3632" w:rsidRPr="003959EA">
        <w:rPr>
          <w:i/>
          <w:iCs/>
          <w:color w:val="445369"/>
          <w:sz w:val="18"/>
          <w:szCs w:val="18"/>
        </w:rPr>
        <w:t>dla Centrali wentylacyjnej B</w:t>
      </w:r>
      <w:r w:rsidR="527CF695"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>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41"/>
        <w:gridCol w:w="2410"/>
        <w:gridCol w:w="1559"/>
        <w:gridCol w:w="3690"/>
      </w:tblGrid>
      <w:tr w:rsidR="00C26B72" w:rsidRPr="003959EA" w14:paraId="1B2B2BB8" w14:textId="77777777" w:rsidTr="007A3632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41" w:type="dxa"/>
            <w:shd w:val="clear" w:color="auto" w:fill="A8D08D" w:themeFill="accent6" w:themeFillTint="99"/>
            <w:vAlign w:val="center"/>
          </w:tcPr>
          <w:p w14:paraId="75A0E203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380B91A4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A3632" w:rsidRPr="003959EA" w14:paraId="57846681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3DBE273C" w:rsidR="007A3632" w:rsidRPr="003959EA" w:rsidRDefault="007A3632" w:rsidP="007A3632">
            <w:pPr>
              <w:jc w:val="center"/>
            </w:pPr>
            <w:r w:rsidRPr="003959EA">
              <w:t>10.1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5ED1906F" w14:textId="67DA7B3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9ED741" w14:textId="2B66285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Dyrektywą </w:t>
            </w:r>
            <w:proofErr w:type="spellStart"/>
            <w:r w:rsidRPr="003959EA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  <w:proofErr w:type="spellEnd"/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0B4A5C9" w14:textId="77777777" w:rsidR="007A3632" w:rsidRPr="003959EA" w:rsidRDefault="007A3632" w:rsidP="007A3632"/>
        </w:tc>
        <w:tc>
          <w:tcPr>
            <w:tcW w:w="3690" w:type="dxa"/>
          </w:tcPr>
          <w:p w14:paraId="5D4913AB" w14:textId="77777777" w:rsidR="007A3632" w:rsidRPr="003959EA" w:rsidRDefault="007A3632" w:rsidP="007A3632"/>
        </w:tc>
      </w:tr>
      <w:tr w:rsidR="007A3632" w:rsidRPr="003959EA" w14:paraId="347BBC2D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248CBACC" w:rsidR="007A3632" w:rsidRPr="003959EA" w:rsidRDefault="007A3632" w:rsidP="007A3632">
            <w:pPr>
              <w:jc w:val="center"/>
            </w:pPr>
            <w:r w:rsidRPr="003959EA">
              <w:t>10.2</w:t>
            </w:r>
          </w:p>
          <w:p w14:paraId="4E3EE7EE" w14:textId="77777777" w:rsidR="007A3632" w:rsidRPr="003959EA" w:rsidRDefault="007A3632" w:rsidP="007A3632">
            <w:pPr>
              <w:jc w:val="center"/>
            </w:pP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A8B2D6" w14:textId="11A701DF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4E1B7D2" w14:textId="39FD7E69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255EBB3" w14:textId="77777777" w:rsidR="007A3632" w:rsidRPr="003959EA" w:rsidRDefault="007A3632" w:rsidP="007A3632"/>
        </w:tc>
        <w:tc>
          <w:tcPr>
            <w:tcW w:w="3690" w:type="dxa"/>
          </w:tcPr>
          <w:p w14:paraId="754007E4" w14:textId="77777777" w:rsidR="007A3632" w:rsidRPr="003959EA" w:rsidRDefault="007A3632" w:rsidP="007A3632"/>
        </w:tc>
      </w:tr>
      <w:tr w:rsidR="00312688" w:rsidRPr="003959EA" w14:paraId="35959D44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7CCC45A" w14:textId="7089080C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lastRenderedPageBreak/>
              <w:t>W tym polu proszę wpisać uzasadnienie spełnienia Wymagania Obligatoryjnego zawierające m.in..: opis wybranego sposobu utrzymania stałego strumienia powietrza wraz z prezentacją graficzną procesu sterowania. </w:t>
            </w:r>
          </w:p>
        </w:tc>
      </w:tr>
      <w:tr w:rsidR="007A3632" w:rsidRPr="003959EA" w14:paraId="275CB7EA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662D7FB0" w:rsidR="007A3632" w:rsidRPr="003959EA" w:rsidRDefault="007A3632" w:rsidP="007A3632">
            <w:pPr>
              <w:jc w:val="center"/>
            </w:pPr>
            <w:r w:rsidRPr="003959EA">
              <w:t>10.3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81E2446" w14:textId="624DA964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7626FB0" w14:textId="33565F6A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Zestaw filtrów powietrza nawiewanego do Mieszkania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663A01C" w14:textId="77777777" w:rsidR="007A3632" w:rsidRPr="003959EA" w:rsidRDefault="007A3632" w:rsidP="007A3632"/>
        </w:tc>
        <w:tc>
          <w:tcPr>
            <w:tcW w:w="3690" w:type="dxa"/>
          </w:tcPr>
          <w:p w14:paraId="77021E98" w14:textId="77777777" w:rsidR="007A3632" w:rsidRPr="003959EA" w:rsidRDefault="007A3632" w:rsidP="007A3632"/>
        </w:tc>
      </w:tr>
      <w:tr w:rsidR="005A7FE5" w:rsidRPr="003959EA" w14:paraId="4739807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25DE57B" w14:textId="1ED6FAD2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 opis przyjętego rozwiązania filtracji powietrza nawiewanego, prezentację graficzną polegającą na przedstawieniu na schemacie Centrali wentylacyjnej B elementów systemu filtracji powietrza nawiewanego.</w:t>
            </w:r>
          </w:p>
        </w:tc>
      </w:tr>
      <w:tr w:rsidR="007A3632" w:rsidRPr="003959EA" w14:paraId="64B12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611079C7" w:rsidR="007A3632" w:rsidRPr="003959EA" w:rsidRDefault="007A3632" w:rsidP="007A3632">
            <w:pPr>
              <w:jc w:val="center"/>
            </w:pPr>
            <w:r w:rsidRPr="003959EA">
              <w:t>10.4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E7F44FD" w14:textId="2866B90C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7BC864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</w:p>
          <w:p w14:paraId="3BFD5F8D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proofErr w:type="spellStart"/>
            <w:r w:rsidRPr="003959EA">
              <w:rPr>
                <w:rStyle w:val="normaltextrun"/>
              </w:rPr>
              <w:t>antyzamrożeniowy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</w:p>
          <w:p w14:paraId="477C2021" w14:textId="39CE93B3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układu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 xml:space="preserve">B 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odzysku ciepła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FE97A36" w14:textId="77777777" w:rsidR="007A3632" w:rsidRPr="003959EA" w:rsidRDefault="007A3632" w:rsidP="007A3632"/>
        </w:tc>
        <w:tc>
          <w:tcPr>
            <w:tcW w:w="3690" w:type="dxa"/>
          </w:tcPr>
          <w:p w14:paraId="3B025CDC" w14:textId="77777777" w:rsidR="007A3632" w:rsidRPr="003959EA" w:rsidRDefault="007A3632" w:rsidP="007A3632"/>
        </w:tc>
      </w:tr>
      <w:tr w:rsidR="005A7FE5" w:rsidRPr="003959EA" w14:paraId="2A55612F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01AAC6B" w14:textId="7D27AC09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układu odzysku ciepła wraz z przyjętym rozwiązaniem systemu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 prezentację graficzną polegającą na przedstawieniu na schemacie Centrali wentylacyjnej B elementów systemu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B.</w:t>
            </w:r>
          </w:p>
        </w:tc>
      </w:tr>
      <w:tr w:rsidR="007A3632" w:rsidRPr="003959EA" w14:paraId="71D367AF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541A850" w:rsidR="007A3632" w:rsidRPr="003959EA" w:rsidRDefault="007A3632" w:rsidP="007A3632">
            <w:pPr>
              <w:jc w:val="center"/>
            </w:pPr>
            <w:r w:rsidRPr="003959EA">
              <w:t>10.5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0746CA" w14:textId="0C2FEBB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3337C37" w14:textId="2D985E1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3112BD" w14:textId="77777777" w:rsidR="007A3632" w:rsidRPr="003959EA" w:rsidRDefault="007A3632" w:rsidP="007A3632"/>
        </w:tc>
        <w:tc>
          <w:tcPr>
            <w:tcW w:w="3690" w:type="dxa"/>
          </w:tcPr>
          <w:p w14:paraId="3AA89E73" w14:textId="77777777" w:rsidR="007A3632" w:rsidRPr="003959EA" w:rsidRDefault="007A3632" w:rsidP="007A3632"/>
        </w:tc>
      </w:tr>
      <w:tr w:rsidR="007A3632" w:rsidRPr="003959EA" w14:paraId="122565E6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0AA9CF51" w:rsidR="007A3632" w:rsidRPr="003959EA" w:rsidRDefault="007A3632" w:rsidP="007A3632">
            <w:pPr>
              <w:jc w:val="center"/>
            </w:pPr>
            <w:r w:rsidRPr="003959EA">
              <w:t>10.6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D0BFC1" w14:textId="3B7FC1E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4590489" w14:textId="77D8F143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60FE929" w14:textId="77777777" w:rsidR="007A3632" w:rsidRPr="003959EA" w:rsidRDefault="007A3632" w:rsidP="007A3632"/>
        </w:tc>
        <w:tc>
          <w:tcPr>
            <w:tcW w:w="3690" w:type="dxa"/>
          </w:tcPr>
          <w:p w14:paraId="5B70D197" w14:textId="77777777" w:rsidR="007A3632" w:rsidRPr="003959EA" w:rsidRDefault="007A3632" w:rsidP="007A3632"/>
        </w:tc>
      </w:tr>
      <w:tr w:rsidR="007A3632" w:rsidRPr="003959EA" w14:paraId="338966D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4F98C62D" w:rsidR="007A3632" w:rsidRPr="003959EA" w:rsidRDefault="007A3632" w:rsidP="007A3632">
            <w:pPr>
              <w:jc w:val="center"/>
            </w:pPr>
            <w:r w:rsidRPr="003959EA">
              <w:t>10.7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79CD35" w14:textId="716973CA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DC26429" w14:textId="18C8C872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589670B" w14:textId="77777777" w:rsidR="007A3632" w:rsidRPr="003959EA" w:rsidRDefault="007A3632" w:rsidP="007A3632"/>
        </w:tc>
        <w:tc>
          <w:tcPr>
            <w:tcW w:w="3690" w:type="dxa"/>
          </w:tcPr>
          <w:p w14:paraId="0342C4ED" w14:textId="77777777" w:rsidR="007A3632" w:rsidRPr="003959EA" w:rsidRDefault="007A3632" w:rsidP="007A3632"/>
        </w:tc>
      </w:tr>
      <w:tr w:rsidR="007A3632" w:rsidRPr="003959EA" w14:paraId="18F57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60534989" w:rsidR="007A3632" w:rsidRPr="003959EA" w:rsidRDefault="007A3632" w:rsidP="007A3632">
            <w:pPr>
              <w:jc w:val="center"/>
            </w:pPr>
            <w:r w:rsidRPr="003959EA">
              <w:t>10.8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75BAE8FE" w14:textId="4CA40DF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E8942E6" w14:textId="6FC4D61F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7A3632" w:rsidRPr="003959EA" w:rsidRDefault="007A3632" w:rsidP="007A3632"/>
        </w:tc>
        <w:tc>
          <w:tcPr>
            <w:tcW w:w="3690" w:type="dxa"/>
          </w:tcPr>
          <w:p w14:paraId="0BCED607" w14:textId="77777777" w:rsidR="007A3632" w:rsidRPr="003959EA" w:rsidRDefault="007A3632" w:rsidP="007A3632"/>
        </w:tc>
      </w:tr>
      <w:tr w:rsidR="00312688" w:rsidRPr="003959EA" w14:paraId="460CB383" w14:textId="77777777" w:rsidTr="009F757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286BCFB" w14:textId="6244AABF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m.in.: opis zastosowanego sposobu obejścia odzysku ciepła, prezentację graficzną polegającą na przedstawieniu na schemacie Centrali wentylacyjnej B elementów obejścia odzysku ciepła, podanie powierzchni czynnej obejścia odzysku ciepła.</w:t>
            </w:r>
          </w:p>
        </w:tc>
      </w:tr>
      <w:tr w:rsidR="007A3632" w:rsidRPr="003959EA" w14:paraId="0A7C0DA9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00A03897" w:rsidR="007A3632" w:rsidRPr="003959EA" w:rsidRDefault="007A3632" w:rsidP="007A3632">
            <w:pPr>
              <w:jc w:val="center"/>
            </w:pPr>
            <w:r w:rsidRPr="003959EA">
              <w:t>10.9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F8FE295" w14:textId="7ACF961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0DF44BB8" w14:textId="621FA000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</w:rPr>
              <w:t>Instrukcja obsługi 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009804C" w14:textId="77777777" w:rsidR="007A3632" w:rsidRPr="003959EA" w:rsidRDefault="007A3632" w:rsidP="007A3632"/>
        </w:tc>
        <w:tc>
          <w:tcPr>
            <w:tcW w:w="3690" w:type="dxa"/>
          </w:tcPr>
          <w:p w14:paraId="378BD520" w14:textId="77777777" w:rsidR="007A3632" w:rsidRPr="003959EA" w:rsidRDefault="007A3632" w:rsidP="007A3632"/>
        </w:tc>
      </w:tr>
      <w:tr w:rsidR="007A3632" w:rsidRPr="003959EA" w14:paraId="4ECB68B2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41F0288E" w:rsidR="007A3632" w:rsidRPr="003959EA" w:rsidRDefault="007A3632" w:rsidP="007A3632">
            <w:pPr>
              <w:jc w:val="center"/>
            </w:pPr>
            <w:r w:rsidRPr="003959EA">
              <w:t>10.10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22C30D0" w14:textId="1DBCFF5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4596765" w14:textId="7E7715F0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montażu i uruchomienia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44E03A46" w14:textId="77777777" w:rsidR="007A3632" w:rsidRPr="003959EA" w:rsidRDefault="007A3632" w:rsidP="007A3632"/>
        </w:tc>
        <w:tc>
          <w:tcPr>
            <w:tcW w:w="3690" w:type="dxa"/>
          </w:tcPr>
          <w:p w14:paraId="69286C30" w14:textId="77777777" w:rsidR="007A3632" w:rsidRPr="003959EA" w:rsidRDefault="007A3632" w:rsidP="007A3632"/>
        </w:tc>
      </w:tr>
      <w:tr w:rsidR="007A3632" w:rsidRPr="003959EA" w14:paraId="60CDB2AC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3B58E67" w:rsidR="007A3632" w:rsidRPr="003959EA" w:rsidRDefault="007A3632" w:rsidP="007A3632">
            <w:pPr>
              <w:jc w:val="center"/>
            </w:pPr>
            <w:r w:rsidRPr="003959EA">
              <w:lastRenderedPageBreak/>
              <w:t>10.11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024DD280" w14:textId="22D1F798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7E91272D" w14:textId="5F28D627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Odprowadzenie skroplin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198EFC6" w14:textId="77777777" w:rsidR="007A3632" w:rsidRPr="003959EA" w:rsidRDefault="007A3632" w:rsidP="007A3632"/>
        </w:tc>
        <w:tc>
          <w:tcPr>
            <w:tcW w:w="3690" w:type="dxa"/>
          </w:tcPr>
          <w:p w14:paraId="0333443E" w14:textId="77777777" w:rsidR="007A3632" w:rsidRPr="003959EA" w:rsidRDefault="007A3632" w:rsidP="007A3632"/>
        </w:tc>
      </w:tr>
      <w:tr w:rsidR="005A7FE5" w:rsidRPr="003959EA" w14:paraId="7F80A43A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8988DB2" w14:textId="484E970E" w:rsidR="005A7FE5" w:rsidRPr="003959EA" w:rsidRDefault="00312688" w:rsidP="00EB2373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zastosowanego sposobu odprowadzenia skroplin, prezentację graficzną polegającą na przedstawieniu na schemacie Centrali wentylacyjnej B elementów odprowadzenia skroplin.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15CB2F01" w14:textId="77777777" w:rsidR="005A7FE5" w:rsidRPr="003959EA" w:rsidRDefault="005A7FE5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35F9224C" w:rsidR="007F22FA" w:rsidRPr="003959E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D.3 </w:t>
      </w:r>
      <w:r w:rsidR="00720320" w:rsidRPr="003959EA">
        <w:rPr>
          <w:i/>
          <w:iCs/>
          <w:color w:val="445369"/>
          <w:sz w:val="18"/>
          <w:szCs w:val="18"/>
        </w:rPr>
        <w:t>Wymagania obligatoryjne dla Systemu automatyki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7703F5" w:rsidRPr="003959EA">
        <w:rPr>
          <w:i/>
          <w:iCs/>
          <w:color w:val="445369"/>
          <w:sz w:val="18"/>
          <w:szCs w:val="18"/>
        </w:rPr>
        <w:t xml:space="preserve">B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268"/>
        <w:gridCol w:w="1701"/>
        <w:gridCol w:w="3548"/>
      </w:tblGrid>
      <w:tr w:rsidR="007F22FA" w:rsidRPr="003959EA" w14:paraId="5CA7EBB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1BBE36F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6B4F1F5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5571E0E9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0CCE2D2E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20320" w:rsidRPr="003959EA" w14:paraId="213B8A6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7B6976DB" w:rsidR="00720320" w:rsidRPr="003959EA" w:rsidRDefault="00720320" w:rsidP="00720320">
            <w:pPr>
              <w:jc w:val="center"/>
            </w:pPr>
            <w:r w:rsidRPr="003959EA">
              <w:t>11.1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37D298C" w14:textId="22D5C783" w:rsidR="00720320" w:rsidRPr="003959EA" w:rsidRDefault="00720320" w:rsidP="007703F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3AF92BC" w14:textId="1E14B041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Programy Systemu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19D1CF3" w14:textId="77777777" w:rsidR="00720320" w:rsidRPr="003959EA" w:rsidRDefault="00720320" w:rsidP="00720320"/>
        </w:tc>
        <w:tc>
          <w:tcPr>
            <w:tcW w:w="3548" w:type="dxa"/>
          </w:tcPr>
          <w:p w14:paraId="736C6A6B" w14:textId="77777777" w:rsidR="00720320" w:rsidRPr="003959EA" w:rsidRDefault="00720320" w:rsidP="00720320"/>
        </w:tc>
      </w:tr>
      <w:tr w:rsidR="00720320" w:rsidRPr="003959EA" w14:paraId="5AD9DEF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792B8AA" w:rsidR="00720320" w:rsidRPr="003959EA" w:rsidRDefault="00720320" w:rsidP="00720320">
            <w:pPr>
              <w:jc w:val="center"/>
            </w:pPr>
            <w:r w:rsidRPr="003959EA">
              <w:t>11.2</w:t>
            </w:r>
          </w:p>
          <w:p w14:paraId="24FACC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4CCED" w14:textId="7D3C693A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5B68C4C" w14:textId="16104CD5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730FE2D" w14:textId="77777777" w:rsidR="00720320" w:rsidRPr="003959EA" w:rsidRDefault="00720320" w:rsidP="00720320"/>
        </w:tc>
        <w:tc>
          <w:tcPr>
            <w:tcW w:w="3548" w:type="dxa"/>
          </w:tcPr>
          <w:p w14:paraId="6D93D185" w14:textId="77777777" w:rsidR="00720320" w:rsidRPr="003959EA" w:rsidRDefault="00720320" w:rsidP="00720320"/>
        </w:tc>
      </w:tr>
      <w:tr w:rsidR="00720320" w:rsidRPr="003959EA" w14:paraId="7BAF5D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6ADB2952" w:rsidR="00720320" w:rsidRPr="003959EA" w:rsidRDefault="00720320" w:rsidP="00720320">
            <w:pPr>
              <w:jc w:val="center"/>
            </w:pPr>
            <w:r w:rsidRPr="003959EA">
              <w:t>11.3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3D80024" w14:textId="479D3BF9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8A406B" w14:textId="0A6054EF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2D60C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8A8B832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2AFD342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21FC2B63" w:rsidR="00720320" w:rsidRPr="003959EA" w:rsidRDefault="00720320" w:rsidP="00720320">
            <w:pPr>
              <w:jc w:val="center"/>
            </w:pPr>
            <w:r w:rsidRPr="003959EA">
              <w:t>11.4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512B66E" w14:textId="4214FC6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9ED80FC" w14:textId="2CA7083A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77A3A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07217E7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31F7AC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7C05D3A4" w:rsidR="00720320" w:rsidRPr="003959EA" w:rsidRDefault="00720320" w:rsidP="00720320">
            <w:pPr>
              <w:jc w:val="center"/>
            </w:pPr>
            <w:r w:rsidRPr="003959EA">
              <w:t>11.5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64839B2" w14:textId="0FBDEF8D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8B4D7F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Przegrzewanie Mieszkania </w:t>
            </w:r>
          </w:p>
          <w:p w14:paraId="1BDA113F" w14:textId="1EF363C7" w:rsidR="00720320" w:rsidRPr="003959EA" w:rsidRDefault="00312688" w:rsidP="00720320">
            <w:r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="00720320"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7D45E7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493937D3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56E5E442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980A279" w14:textId="6974D95E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 opis w jaki sposób Wykonawca ma zamiar zrealizować reakcję Systemu automatyki B na Przegrzewanie Mieszkania dla programu ON poparte stosownymi obliczeniami, prezentację graficzną polegającą na przedstawieniu na schemacie Centrali wentylacyjnej B elementów realizujących reakcję Systemu automatyki B.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430E7E8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22FD5EDC" w:rsidR="00720320" w:rsidRPr="003959EA" w:rsidRDefault="00720320" w:rsidP="00720320">
            <w:pPr>
              <w:jc w:val="center"/>
            </w:pPr>
            <w:r w:rsidRPr="003959EA">
              <w:t>11.6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B7A6033" w14:textId="4D6D53AE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C950BB" w14:textId="30B9E326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Przechłodzenie Mieszkania dla Programu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62AE55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6ADC294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1101288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AE7FDD1" w14:textId="2349C33C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w jaki sposób Wykonawca ma zamiar zrealizować reakcję Systemu automatyki B na Przechłodzenie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Mieszkania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dla programu 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ON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 poparte stosownymi obliczeniami, prezentację graficzną polegająca na przedstawieniu na schemacie Centrali wentylacyjnej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elementów realizujących reakcję Systemu automatyki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24BFDA0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6F43FB5D" w:rsidR="00720320" w:rsidRPr="003959EA" w:rsidRDefault="00720320" w:rsidP="00720320">
            <w:pPr>
              <w:jc w:val="center"/>
            </w:pPr>
            <w:r w:rsidRPr="003959EA">
              <w:lastRenderedPageBreak/>
              <w:t>11.7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245C90E" w14:textId="0D5EC1FF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A3F0351" w14:textId="7E11F67F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Obsługa Programu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E6EFD1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2F10E55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411B2411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45F95816" w:rsidR="00720320" w:rsidRPr="003959EA" w:rsidRDefault="00720320" w:rsidP="00720320">
            <w:pPr>
              <w:jc w:val="center"/>
            </w:pPr>
            <w:r w:rsidRPr="003959EA">
              <w:t>11.8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74132" w14:textId="0000E53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F17CD2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 powietrzem wentylacyjnym </w:t>
            </w:r>
          </w:p>
          <w:p w14:paraId="13DCE605" w14:textId="25C6993D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tzw. </w:t>
            </w:r>
            <w:proofErr w:type="spellStart"/>
            <w:r w:rsidRPr="003959EA">
              <w:rPr>
                <w:rStyle w:val="normaltextrun"/>
              </w:rPr>
              <w:t>Free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3959EA">
              <w:rPr>
                <w:rStyle w:val="normaltextrun"/>
              </w:rPr>
              <w:t>cooling</w:t>
            </w:r>
            <w:proofErr w:type="spellEnd"/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C7112E7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8EEED87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62C6A331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24CC84" w14:textId="3AE511A7" w:rsidR="005A7FE5" w:rsidRPr="003959EA" w:rsidRDefault="00282656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W tym polu proszę wpisać uzasadnienie spełnienia Wymagania Obligatoryjnego zawierające m.in..: opis w jaki sposób Wykonawca ma zamiar zrealizować reakcję Systemu automatyki B chłodzenie powietrzem wentylacyjnym poparte stosownymi obliczeniami oraz prezentację graficzną polegająca na przedstawieniu na schemacie Centrali wentylacyjnej B elementów realizujących reakcję Systemu automatyki 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B.</w:t>
            </w:r>
          </w:p>
        </w:tc>
      </w:tr>
      <w:tr w:rsidR="00720320" w:rsidRPr="003959EA" w14:paraId="765E49B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058B1771" w:rsidR="00720320" w:rsidRPr="003959EA" w:rsidRDefault="00720320" w:rsidP="00720320">
            <w:pPr>
              <w:jc w:val="center"/>
            </w:pPr>
            <w:r w:rsidRPr="003959EA">
              <w:t>11.9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E7F2A7D" w14:textId="0D60B421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8DCF16" w14:textId="43664E6B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4E4E320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8E1B80B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69A0DD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0D439FAD" w:rsidR="00720320" w:rsidRPr="003959EA" w:rsidRDefault="00720320" w:rsidP="00720320">
            <w:pPr>
              <w:jc w:val="center"/>
            </w:pPr>
            <w:r w:rsidRPr="003959EA">
              <w:t>11.10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27B4BE9B" w14:textId="6035D127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00FC66" w14:textId="6FDCB2D7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CDFC8D2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027EC1E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587490A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222E2597" w:rsidR="00720320" w:rsidRPr="003959EA" w:rsidRDefault="00720320" w:rsidP="00720320">
            <w:pPr>
              <w:jc w:val="center"/>
            </w:pPr>
            <w:r w:rsidRPr="003959EA">
              <w:t>11.11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ED35053" w14:textId="3E99AFB6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BBD78A4" w14:textId="19E62D88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7EC9E20C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1F1E89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D15E0B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6A011EF3" w:rsidR="00720320" w:rsidRPr="003959EA" w:rsidRDefault="00720320" w:rsidP="00720320">
            <w:pPr>
              <w:jc w:val="center"/>
            </w:pPr>
            <w:r w:rsidRPr="003959EA">
              <w:t>11.12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2E8197" w14:textId="3A592387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1AF2BC2" w14:textId="5FD38D4B" w:rsidR="007D211A" w:rsidRPr="003959EA" w:rsidRDefault="00103476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Pomiar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 xml:space="preserve">zużycia </w:t>
            </w:r>
          </w:p>
          <w:p w14:paraId="422E6B2D" w14:textId="06CEAC28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energii elektrycznej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9D277C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A4A3D13" w14:textId="77777777" w:rsidR="00720320" w:rsidRPr="003959EA" w:rsidRDefault="00720320" w:rsidP="00720320">
            <w:pPr>
              <w:jc w:val="center"/>
            </w:pPr>
          </w:p>
        </w:tc>
      </w:tr>
      <w:tr w:rsidR="00105DE2" w:rsidRPr="003959EA" w14:paraId="48795169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EEF90" w14:textId="0D1B3A80" w:rsidR="00105DE2" w:rsidRPr="005A0217" w:rsidRDefault="00105DE2" w:rsidP="005A0217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pomiar zużycia energii elektrycznej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oraz przedstawił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elementy Systemu wentylacji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których pomiar będzie obejmował.</w:t>
            </w:r>
          </w:p>
        </w:tc>
      </w:tr>
      <w:tr w:rsidR="00720320" w:rsidRPr="003959EA" w14:paraId="642E31E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011BFD27" w:rsidR="00720320" w:rsidRPr="003959EA" w:rsidRDefault="00720320" w:rsidP="00720320">
            <w:pPr>
              <w:jc w:val="center"/>
            </w:pPr>
            <w:r w:rsidRPr="003959EA">
              <w:t>11.13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7F7A8BE" w14:textId="3A03EC49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3112E82" w14:textId="027578C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Informacja o czynnościach serwisowych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531EE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7982E1F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1FD8AD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2CDA682E" w:rsidR="00720320" w:rsidRPr="003959EA" w:rsidRDefault="00720320" w:rsidP="00720320">
            <w:pPr>
              <w:jc w:val="center"/>
            </w:pPr>
            <w:r w:rsidRPr="003959EA">
              <w:t>11.14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620601" w14:textId="1E4734F3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A8D4547" w14:textId="6D722E8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Zmiana czasu: letni/zimowy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8A7AACF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3507DF8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475684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5A60AB38" w:rsidR="00720320" w:rsidRPr="003959EA" w:rsidRDefault="00720320" w:rsidP="00720320">
            <w:pPr>
              <w:jc w:val="center"/>
            </w:pPr>
            <w:r w:rsidRPr="003959EA">
              <w:t>11.15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3C935C7" w14:textId="157531CB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920F258" w14:textId="4FF41C93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FFDCA13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63E05E7" w14:textId="77777777" w:rsidR="00720320" w:rsidRPr="003959EA" w:rsidRDefault="00720320" w:rsidP="00720320">
            <w:pPr>
              <w:jc w:val="center"/>
            </w:pPr>
          </w:p>
        </w:tc>
      </w:tr>
      <w:tr w:rsidR="007F22FA" w:rsidRPr="003959EA" w14:paraId="6B91EC1C" w14:textId="77777777" w:rsidTr="00FE0E1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6E70928D" w:rsidR="007F22FA" w:rsidRPr="003959EA" w:rsidRDefault="007F22FA" w:rsidP="00683625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3C443B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3C443B">
              <w:rPr>
                <w:i/>
                <w:iCs/>
                <w:sz w:val="20"/>
                <w:szCs w:val="20"/>
              </w:rPr>
              <w:t xml:space="preserve"> opis </w:t>
            </w:r>
            <w:r w:rsidR="003C443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jaki sposób Wykonawca ma zamiar zrealizować komunikację pomiędzy Centralnym systemem nadzorującym a Systemem automatyki B</w:t>
            </w:r>
          </w:p>
        </w:tc>
      </w:tr>
    </w:tbl>
    <w:p w14:paraId="0DF766DA" w14:textId="6B0EB119" w:rsidR="007F22FA" w:rsidRPr="003959EA" w:rsidRDefault="0055228F" w:rsidP="70A62EBD">
      <w:r>
        <w:t xml:space="preserve"> </w:t>
      </w:r>
    </w:p>
    <w:p w14:paraId="530B98B8" w14:textId="79B2DF89" w:rsidR="00B57151" w:rsidRPr="003959EA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lastRenderedPageBreak/>
        <w:t xml:space="preserve">Tabela D.4 </w:t>
      </w:r>
      <w:r w:rsidRPr="003959EA">
        <w:rPr>
          <w:i/>
          <w:iCs/>
          <w:color w:val="445369"/>
          <w:sz w:val="18"/>
          <w:szCs w:val="18"/>
        </w:rPr>
        <w:t xml:space="preserve">Wymagania Obligatoryjne dla </w:t>
      </w:r>
      <w:r w:rsidR="007703F5" w:rsidRPr="003959EA">
        <w:rPr>
          <w:i/>
          <w:iCs/>
          <w:color w:val="445369"/>
          <w:sz w:val="18"/>
          <w:szCs w:val="18"/>
        </w:rPr>
        <w:t xml:space="preserve">Regulatora </w:t>
      </w:r>
      <w:proofErr w:type="spellStart"/>
      <w:r w:rsidR="007703F5" w:rsidRPr="003959EA">
        <w:rPr>
          <w:i/>
          <w:iCs/>
          <w:color w:val="445369"/>
          <w:sz w:val="18"/>
          <w:szCs w:val="18"/>
        </w:rPr>
        <w:t>pomieszczeniowego</w:t>
      </w:r>
      <w:proofErr w:type="spellEnd"/>
      <w:r w:rsidR="007703F5" w:rsidRPr="003959EA">
        <w:rPr>
          <w:i/>
          <w:iCs/>
          <w:color w:val="445369"/>
          <w:sz w:val="18"/>
          <w:szCs w:val="18"/>
        </w:rPr>
        <w:t xml:space="preserve"> B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B57151" w:rsidRPr="003959EA" w14:paraId="749839D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27F0B40E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83834C2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6E29E6" w:rsidRPr="003959EA" w14:paraId="03BD05C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2DDC5879" w:rsidR="006E29E6" w:rsidRPr="003959EA" w:rsidRDefault="007D211A" w:rsidP="007D211A">
            <w:pPr>
              <w:jc w:val="center"/>
            </w:pPr>
            <w:r w:rsidRPr="003959EA">
              <w:t>12.1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3F051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38FB6F8" w14:textId="0E9A15B2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DF0CCA" w14:textId="2C215DDE" w:rsidR="007D211A" w:rsidRPr="003959EA" w:rsidRDefault="00683625" w:rsidP="006E29E6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 xml:space="preserve">Współpraca </w:t>
            </w:r>
            <w:r w:rsidR="006E29E6" w:rsidRPr="003959EA">
              <w:rPr>
                <w:rStyle w:val="normaltextrun"/>
                <w:rFonts w:ascii="Calibri" w:hAnsi="Calibri" w:cs="Calibri"/>
              </w:rPr>
              <w:t>Regulatora </w:t>
            </w:r>
          </w:p>
          <w:p w14:paraId="5B6B1F29" w14:textId="121C7D3F" w:rsidR="006E29E6" w:rsidRPr="003959EA" w:rsidRDefault="006E29E6" w:rsidP="007D211A"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 xml:space="preserve"> B z Systemem </w:t>
            </w:r>
            <w:r w:rsidR="007D211A" w:rsidRPr="003959EA">
              <w:rPr>
                <w:rStyle w:val="normaltextrun"/>
                <w:rFonts w:ascii="Calibri" w:hAnsi="Calibri" w:cs="Calibri"/>
              </w:rPr>
              <w:t>a</w:t>
            </w:r>
            <w:r w:rsidRPr="003959EA">
              <w:rPr>
                <w:rStyle w:val="normaltextrun"/>
                <w:rFonts w:ascii="Calibri" w:hAnsi="Calibri" w:cs="Calibri"/>
              </w:rPr>
              <w:t>utomatyki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  <w:r w:rsidR="00683625">
              <w:rPr>
                <w:rStyle w:val="eop"/>
                <w:rFonts w:ascii="Calibri" w:hAnsi="Calibri" w:cs="Calibri"/>
              </w:rPr>
              <w:t>B</w:t>
            </w:r>
          </w:p>
        </w:tc>
        <w:tc>
          <w:tcPr>
            <w:tcW w:w="1560" w:type="dxa"/>
          </w:tcPr>
          <w:p w14:paraId="37974448" w14:textId="77777777" w:rsidR="006E29E6" w:rsidRPr="003959EA" w:rsidRDefault="006E29E6" w:rsidP="006E29E6"/>
        </w:tc>
        <w:tc>
          <w:tcPr>
            <w:tcW w:w="3548" w:type="dxa"/>
          </w:tcPr>
          <w:p w14:paraId="41235692" w14:textId="77777777" w:rsidR="006E29E6" w:rsidRPr="003959EA" w:rsidRDefault="006E29E6" w:rsidP="006E29E6"/>
        </w:tc>
      </w:tr>
      <w:tr w:rsidR="00683625" w:rsidRPr="003959EA" w14:paraId="20DFF606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4E31F9" w14:textId="2397C469" w:rsidR="00683625" w:rsidRPr="003959EA" w:rsidRDefault="00683625" w:rsidP="00683625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współpracę Regulatora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pomieszczeniowego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 z System wentylacji B</w:t>
            </w:r>
            <w:r w:rsidR="000548F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wraz z graficzną prezentacją połączenia elektrycznego urządzeń między sobą.</w:t>
            </w:r>
          </w:p>
        </w:tc>
      </w:tr>
      <w:tr w:rsidR="006E29E6" w:rsidRPr="003959EA" w14:paraId="4F8C9F8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746E9A3B" w:rsidR="006E29E6" w:rsidRPr="003959EA" w:rsidRDefault="007D211A" w:rsidP="006E29E6">
            <w:pPr>
              <w:jc w:val="center"/>
            </w:pPr>
            <w:r w:rsidRPr="003959EA">
              <w:t>12</w:t>
            </w:r>
            <w:r w:rsidR="006E29E6" w:rsidRPr="003959EA">
              <w:t>.</w:t>
            </w:r>
            <w:r w:rsidRPr="003959EA">
              <w:t>2</w:t>
            </w:r>
          </w:p>
          <w:p w14:paraId="752037BA" w14:textId="77777777" w:rsidR="006E29E6" w:rsidRPr="003959EA" w:rsidRDefault="006E29E6" w:rsidP="006E29E6">
            <w:pPr>
              <w:jc w:val="center"/>
            </w:pP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A2A94E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006C2DE" w14:textId="7E9F4352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6EB8DB" w14:textId="7885C413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Przewietrzanie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8B68D4B" w14:textId="77777777" w:rsidR="006E29E6" w:rsidRPr="003959EA" w:rsidRDefault="006E29E6" w:rsidP="006E29E6"/>
        </w:tc>
        <w:tc>
          <w:tcPr>
            <w:tcW w:w="3548" w:type="dxa"/>
          </w:tcPr>
          <w:p w14:paraId="5E5720A7" w14:textId="77777777" w:rsidR="006E29E6" w:rsidRPr="003959EA" w:rsidRDefault="006E29E6" w:rsidP="006E29E6"/>
        </w:tc>
      </w:tr>
      <w:tr w:rsidR="006E29E6" w:rsidRPr="003959EA" w14:paraId="412CEDA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477AAB9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1B49200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08A98A0" w14:textId="2751DA7A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0E005B" w14:textId="1056B2E9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34304873" w14:textId="77777777" w:rsidR="006E29E6" w:rsidRPr="003959EA" w:rsidRDefault="006E29E6" w:rsidP="006E29E6"/>
        </w:tc>
        <w:tc>
          <w:tcPr>
            <w:tcW w:w="3548" w:type="dxa"/>
          </w:tcPr>
          <w:p w14:paraId="3B582FC2" w14:textId="77777777" w:rsidR="006E29E6" w:rsidRPr="003959EA" w:rsidRDefault="006E29E6" w:rsidP="006E29E6"/>
        </w:tc>
      </w:tr>
      <w:tr w:rsidR="006E29E6" w:rsidRPr="003959EA" w14:paraId="55E9F2FB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1E9181B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1D640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42D3247" w14:textId="4B92D681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EE9067" w14:textId="039276D6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Program Wakacje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F26AB9C" w14:textId="77777777" w:rsidR="006E29E6" w:rsidRPr="003959EA" w:rsidRDefault="006E29E6" w:rsidP="006E29E6"/>
        </w:tc>
        <w:tc>
          <w:tcPr>
            <w:tcW w:w="3548" w:type="dxa"/>
          </w:tcPr>
          <w:p w14:paraId="09928AF8" w14:textId="77777777" w:rsidR="006E29E6" w:rsidRPr="003959EA" w:rsidRDefault="006E29E6" w:rsidP="006E29E6"/>
        </w:tc>
      </w:tr>
      <w:tr w:rsidR="006E29E6" w:rsidRPr="003959EA" w14:paraId="088F83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78E3C97B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4670FF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5F582E0" w14:textId="3B69B47D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AAA764" w14:textId="691A420D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7BE45CE6" w14:textId="77777777" w:rsidR="006E29E6" w:rsidRPr="003959EA" w:rsidRDefault="006E29E6" w:rsidP="006E29E6"/>
        </w:tc>
        <w:tc>
          <w:tcPr>
            <w:tcW w:w="3548" w:type="dxa"/>
          </w:tcPr>
          <w:p w14:paraId="02CCDEE4" w14:textId="77777777" w:rsidR="006E29E6" w:rsidRPr="003959EA" w:rsidRDefault="006E29E6" w:rsidP="006E29E6"/>
        </w:tc>
      </w:tr>
      <w:tr w:rsidR="006E29E6" w:rsidRPr="003959EA" w14:paraId="1E0BB05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6CC692A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7216E6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D2FCBFC" w14:textId="05E55DDC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1C28A2" w14:textId="3D84DD27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4B4FA22C" w14:textId="77777777" w:rsidR="006E29E6" w:rsidRPr="003959EA" w:rsidRDefault="006E29E6" w:rsidP="006E29E6"/>
        </w:tc>
        <w:tc>
          <w:tcPr>
            <w:tcW w:w="3548" w:type="dxa"/>
          </w:tcPr>
          <w:p w14:paraId="490D4B39" w14:textId="77777777" w:rsidR="006E29E6" w:rsidRPr="003959EA" w:rsidRDefault="006E29E6" w:rsidP="006E29E6"/>
        </w:tc>
      </w:tr>
      <w:tr w:rsidR="006E29E6" w:rsidRPr="003959EA" w14:paraId="5B24283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1B45F0E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9FF84E5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BB6BE7C" w14:textId="3A9A3117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CB68539" w14:textId="7BCA4F68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Parametry Programu Noc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41219DF2" w14:textId="77777777" w:rsidR="006E29E6" w:rsidRPr="003959EA" w:rsidRDefault="006E29E6" w:rsidP="006E29E6"/>
        </w:tc>
        <w:tc>
          <w:tcPr>
            <w:tcW w:w="3548" w:type="dxa"/>
          </w:tcPr>
          <w:p w14:paraId="41B51645" w14:textId="77777777" w:rsidR="006E29E6" w:rsidRPr="003959EA" w:rsidRDefault="006E29E6" w:rsidP="006E29E6"/>
        </w:tc>
      </w:tr>
      <w:tr w:rsidR="006E29E6" w:rsidRPr="003959EA" w14:paraId="0D33C5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4C382027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5FBAAA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6E707F1C" w14:textId="32CEB8B0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CC94F27" w14:textId="333F4D76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OFF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1EE8049" w14:textId="77777777" w:rsidR="006E29E6" w:rsidRPr="003959EA" w:rsidRDefault="006E29E6" w:rsidP="006E29E6"/>
        </w:tc>
        <w:tc>
          <w:tcPr>
            <w:tcW w:w="3548" w:type="dxa"/>
          </w:tcPr>
          <w:p w14:paraId="35BC2066" w14:textId="77777777" w:rsidR="006E29E6" w:rsidRPr="003959EA" w:rsidRDefault="006E29E6" w:rsidP="006E29E6"/>
        </w:tc>
      </w:tr>
      <w:tr w:rsidR="006E29E6" w:rsidRPr="003959EA" w14:paraId="0327FF1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6ED1E71E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E92FD9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EEAFB05" w14:textId="4818361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7ACA24A" w14:textId="488F8F12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Program </w:t>
            </w:r>
            <w:r w:rsidR="00683625">
              <w:rPr>
                <w:rStyle w:val="normaltextrun"/>
                <w:rFonts w:ascii="Calibri" w:hAnsi="Calibri" w:cs="Calibri"/>
              </w:rPr>
              <w:t>ON</w:t>
            </w:r>
          </w:p>
        </w:tc>
        <w:tc>
          <w:tcPr>
            <w:tcW w:w="1560" w:type="dxa"/>
          </w:tcPr>
          <w:p w14:paraId="64DAE8EA" w14:textId="77777777" w:rsidR="006E29E6" w:rsidRPr="003959EA" w:rsidRDefault="006E29E6" w:rsidP="006E29E6"/>
        </w:tc>
        <w:tc>
          <w:tcPr>
            <w:tcW w:w="3548" w:type="dxa"/>
          </w:tcPr>
          <w:p w14:paraId="3D2658C3" w14:textId="77777777" w:rsidR="006E29E6" w:rsidRPr="003959EA" w:rsidRDefault="006E29E6" w:rsidP="006E29E6"/>
        </w:tc>
      </w:tr>
      <w:tr w:rsidR="006E29E6" w:rsidRPr="003959EA" w14:paraId="18CA7D5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2699FD0F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C847E59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A101A08" w14:textId="31EFFABE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C3498C" w14:textId="735E5248" w:rsidR="006E29E6" w:rsidRPr="003959EA" w:rsidRDefault="006E29E6" w:rsidP="0068362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rogramu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ON</w:t>
            </w:r>
          </w:p>
        </w:tc>
        <w:tc>
          <w:tcPr>
            <w:tcW w:w="1560" w:type="dxa"/>
          </w:tcPr>
          <w:p w14:paraId="2CE952E2" w14:textId="77777777" w:rsidR="006E29E6" w:rsidRPr="003959EA" w:rsidRDefault="006E29E6" w:rsidP="006E29E6"/>
        </w:tc>
        <w:tc>
          <w:tcPr>
            <w:tcW w:w="3548" w:type="dxa"/>
          </w:tcPr>
          <w:p w14:paraId="0E1D6579" w14:textId="77777777" w:rsidR="006E29E6" w:rsidRPr="003959EA" w:rsidRDefault="006E29E6" w:rsidP="006E29E6"/>
        </w:tc>
      </w:tr>
      <w:tr w:rsidR="006E29E6" w:rsidRPr="003959EA" w14:paraId="43B6462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56E7D94F" w:rsidR="006E29E6" w:rsidRPr="003959EA" w:rsidRDefault="007D211A" w:rsidP="007D211A">
            <w:pPr>
              <w:jc w:val="center"/>
            </w:pPr>
            <w:r w:rsidRPr="003959EA">
              <w:lastRenderedPageBreak/>
              <w:t>12</w:t>
            </w:r>
            <w:r w:rsidR="006E29E6" w:rsidRPr="003959EA">
              <w:t>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106ECBB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AA10042" w14:textId="61B4B63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D93AB3B" w14:textId="4A2683EE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temperatury powietrza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251CECAC" w14:textId="77777777" w:rsidR="006E29E6" w:rsidRPr="003959EA" w:rsidRDefault="006E29E6" w:rsidP="006E29E6"/>
        </w:tc>
        <w:tc>
          <w:tcPr>
            <w:tcW w:w="3548" w:type="dxa"/>
          </w:tcPr>
          <w:p w14:paraId="61B04E3C" w14:textId="77777777" w:rsidR="006E29E6" w:rsidRPr="003959EA" w:rsidRDefault="006E29E6" w:rsidP="006E29E6"/>
        </w:tc>
      </w:tr>
      <w:tr w:rsidR="006E29E6" w:rsidRPr="003959EA" w14:paraId="1EE81F7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068B2196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B22E9E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71DFB1B" w14:textId="15734531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36EA16" w14:textId="1141A1CC" w:rsidR="006E29E6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wilgotności względnej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9BF3F6E" w14:textId="77777777" w:rsidR="006E29E6" w:rsidRPr="003959EA" w:rsidRDefault="006E29E6" w:rsidP="006E29E6"/>
        </w:tc>
        <w:tc>
          <w:tcPr>
            <w:tcW w:w="3548" w:type="dxa"/>
          </w:tcPr>
          <w:p w14:paraId="38F15F77" w14:textId="77777777" w:rsidR="006E29E6" w:rsidRPr="003959EA" w:rsidRDefault="006E29E6" w:rsidP="006E29E6"/>
        </w:tc>
      </w:tr>
      <w:tr w:rsidR="006E29E6" w:rsidRPr="003959EA" w14:paraId="652F05B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8635DEB" w14:textId="574D8C32" w:rsidR="006E29E6" w:rsidRPr="003959EA" w:rsidRDefault="006E29E6" w:rsidP="006E29E6">
            <w:pPr>
              <w:jc w:val="center"/>
            </w:pPr>
            <w:r w:rsidRPr="003959EA">
              <w:t>12.13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30AE26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716C382" w14:textId="739B6F96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F572279" w14:textId="06BCD7D0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stężenie CO</w:t>
            </w:r>
            <w:r w:rsidRPr="003959EA">
              <w:rPr>
                <w:rStyle w:val="normaltextrun"/>
                <w:rFonts w:ascii="Calibri" w:hAnsi="Calibri" w:cs="Calibri"/>
                <w:sz w:val="17"/>
                <w:szCs w:val="17"/>
                <w:vertAlign w:val="subscript"/>
              </w:rPr>
              <w:t>2</w:t>
            </w:r>
            <w:r w:rsidRPr="003959EA">
              <w:rPr>
                <w:rStyle w:val="eop"/>
                <w:rFonts w:ascii="Calibri" w:hAnsi="Calibri" w:cs="Calibri"/>
                <w:sz w:val="17"/>
                <w:szCs w:val="17"/>
              </w:rPr>
              <w:t> </w:t>
            </w:r>
          </w:p>
        </w:tc>
        <w:tc>
          <w:tcPr>
            <w:tcW w:w="1560" w:type="dxa"/>
          </w:tcPr>
          <w:p w14:paraId="4CD26A67" w14:textId="77777777" w:rsidR="006E29E6" w:rsidRPr="003959EA" w:rsidRDefault="006E29E6" w:rsidP="006E29E6"/>
        </w:tc>
        <w:tc>
          <w:tcPr>
            <w:tcW w:w="3548" w:type="dxa"/>
          </w:tcPr>
          <w:p w14:paraId="3F48C15E" w14:textId="77777777" w:rsidR="006E29E6" w:rsidRPr="003959EA" w:rsidRDefault="006E29E6" w:rsidP="006E29E6"/>
        </w:tc>
      </w:tr>
      <w:tr w:rsidR="006E29E6" w:rsidRPr="003959EA" w14:paraId="7C3C0E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A7D9E8B" w14:textId="3EF452EC" w:rsidR="006E29E6" w:rsidRPr="003959EA" w:rsidRDefault="006E29E6" w:rsidP="006E29E6">
            <w:pPr>
              <w:jc w:val="center"/>
            </w:pPr>
            <w:r w:rsidRPr="003959EA">
              <w:t>12.14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1AE5853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037E283" w14:textId="587F39D3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AF96EEA" w14:textId="1B76FF0A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koncentracji PM2.5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E20F11B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30CE7A71" w14:textId="77777777" w:rsidR="006E29E6" w:rsidRPr="003959EA" w:rsidRDefault="006E29E6" w:rsidP="006E29E6"/>
        </w:tc>
      </w:tr>
      <w:tr w:rsidR="006E29E6" w:rsidRPr="003959EA" w14:paraId="645144E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7B49B29" w14:textId="13F45920" w:rsidR="006E29E6" w:rsidRPr="003959EA" w:rsidRDefault="006E29E6" w:rsidP="006E29E6">
            <w:pPr>
              <w:jc w:val="center"/>
            </w:pPr>
            <w:r w:rsidRPr="003959EA">
              <w:t>12.15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CB86E32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6B15E4C" w14:textId="0A68405F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7B45DA" w14:textId="5BE3F22D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Nastawa temperatury powietrza w </w:t>
            </w:r>
            <w:r w:rsidR="00683625">
              <w:rPr>
                <w:rStyle w:val="normaltextrun"/>
                <w:rFonts w:ascii="Calibri" w:hAnsi="Calibri" w:cs="Calibri"/>
              </w:rPr>
              <w:t>Mieszkaniu</w:t>
            </w:r>
          </w:p>
        </w:tc>
        <w:tc>
          <w:tcPr>
            <w:tcW w:w="1560" w:type="dxa"/>
            <w:vAlign w:val="center"/>
          </w:tcPr>
          <w:p w14:paraId="6D339788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6F49265A" w14:textId="77777777" w:rsidR="006E29E6" w:rsidRPr="003959EA" w:rsidRDefault="006E29E6" w:rsidP="006E29E6"/>
        </w:tc>
      </w:tr>
      <w:tr w:rsidR="006E29E6" w:rsidRPr="003959EA" w14:paraId="2A83577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EA55C4" w14:textId="2C416815" w:rsidR="006E29E6" w:rsidRPr="003959EA" w:rsidRDefault="006E29E6" w:rsidP="006E29E6">
            <w:pPr>
              <w:jc w:val="center"/>
            </w:pPr>
            <w:r w:rsidRPr="003959EA">
              <w:t>12.16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3AA22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BE902A9" w14:textId="0F6AF56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DC89018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Obsługa wielu </w:t>
            </w:r>
          </w:p>
          <w:p w14:paraId="5E76263C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 wentylacyjnych B </w:t>
            </w:r>
          </w:p>
          <w:p w14:paraId="52413D7E" w14:textId="52CE924C" w:rsidR="007D211A" w:rsidRPr="003959EA" w:rsidRDefault="006E29E6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przez </w:t>
            </w:r>
            <w:r w:rsidR="000548F3">
              <w:rPr>
                <w:rStyle w:val="normaltextrun"/>
                <w:rFonts w:ascii="Calibri" w:hAnsi="Calibri" w:cs="Calibri"/>
              </w:rPr>
              <w:t>R</w:t>
            </w:r>
            <w:r w:rsidRPr="003959EA">
              <w:rPr>
                <w:rStyle w:val="normaltextrun"/>
                <w:rFonts w:ascii="Calibri" w:hAnsi="Calibri" w:cs="Calibri"/>
              </w:rPr>
              <w:t>egulator </w:t>
            </w:r>
          </w:p>
          <w:p w14:paraId="35181205" w14:textId="3D03B4F0" w:rsidR="006E29E6" w:rsidRPr="003959EA" w:rsidRDefault="006E29E6" w:rsidP="007D211A"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77810C5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5428564B" w14:textId="77777777" w:rsidR="006E29E6" w:rsidRPr="003959EA" w:rsidRDefault="006E29E6" w:rsidP="006E29E6"/>
        </w:tc>
      </w:tr>
      <w:tr w:rsidR="007D211A" w:rsidRPr="003959EA" w14:paraId="426CFC39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43C13D" w14:textId="5BDD7553" w:rsidR="007D211A" w:rsidRPr="003959EA" w:rsidRDefault="007D211A" w:rsidP="007D211A">
            <w:pPr>
              <w:jc w:val="center"/>
            </w:pPr>
            <w:r w:rsidRPr="003959EA">
              <w:t>12.17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82608E5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A591AB4" w14:textId="362FEF9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485B5E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Parametry prezentowane na wyświetlaczu Regulatora </w:t>
            </w:r>
          </w:p>
          <w:p w14:paraId="67622130" w14:textId="658332FF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3AA01850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2AD181CA" w14:textId="77777777" w:rsidR="007D211A" w:rsidRPr="003959EA" w:rsidRDefault="007D211A" w:rsidP="007D211A"/>
        </w:tc>
      </w:tr>
      <w:tr w:rsidR="000548F3" w:rsidRPr="003959EA" w14:paraId="1CD6AF30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A54A8A5" w14:textId="65E93334" w:rsidR="000548F3" w:rsidRPr="00AC7AA0" w:rsidRDefault="000548F3" w:rsidP="007D211A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prezentować parametry pracy Systemu wentylacji B na wyświetlaczu Regulatora B.</w:t>
            </w:r>
          </w:p>
        </w:tc>
      </w:tr>
      <w:tr w:rsidR="007D211A" w:rsidRPr="003959EA" w14:paraId="50DACF2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B28704" w14:textId="6CA1597F" w:rsidR="007D211A" w:rsidRPr="003959EA" w:rsidRDefault="007D211A" w:rsidP="007D211A">
            <w:pPr>
              <w:jc w:val="center"/>
            </w:pPr>
            <w:r w:rsidRPr="003959EA">
              <w:t>12.18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98A7C27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2F2905B" w14:textId="20C9A655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2D45E44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Łączność z bezprzewodowymi siłownikami termostatycznych zaworów </w:t>
            </w:r>
          </w:p>
          <w:p w14:paraId="2E9895C0" w14:textId="5D7F2C53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grzejnikowych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EB5C46A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0E3CE2F0" w14:textId="77777777" w:rsidR="007D211A" w:rsidRPr="003959EA" w:rsidRDefault="007D211A" w:rsidP="007D211A"/>
        </w:tc>
      </w:tr>
      <w:tr w:rsidR="005A7FE5" w:rsidRPr="003959EA" w14:paraId="21C8B994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03CA668" w14:textId="418BA6EB" w:rsidR="005A7FE5" w:rsidRPr="003959EA" w:rsidRDefault="00956C23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W tym polu proszę wpisać uzasadnienie spełnienia Wymagania Obligatoryjnego zawierające m.in..: sposób realizacji parowania bezprzewodowych siłowników termostatycznych zaworów grzejnikowych z Regulatorem </w:t>
            </w:r>
            <w:proofErr w:type="spell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pomieszczeniowym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B.</w:t>
            </w:r>
          </w:p>
        </w:tc>
      </w:tr>
    </w:tbl>
    <w:p w14:paraId="76AF2E6C" w14:textId="77777777" w:rsidR="00824687" w:rsidRDefault="00824687" w:rsidP="00B57151"/>
    <w:p w14:paraId="42D5ED1F" w14:textId="63C77E0B" w:rsidR="00EC748F" w:rsidRPr="003959EA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D.5 </w:t>
      </w:r>
      <w:r w:rsidR="00CF105D" w:rsidRPr="003959EA">
        <w:rPr>
          <w:i/>
          <w:iCs/>
          <w:color w:val="445369"/>
          <w:sz w:val="18"/>
          <w:szCs w:val="18"/>
        </w:rPr>
        <w:t>Wymagania Obligatoryjne dla</w:t>
      </w:r>
      <w:r w:rsidR="00D7715F" w:rsidRPr="003959EA">
        <w:rPr>
          <w:i/>
          <w:iCs/>
          <w:color w:val="445369"/>
          <w:sz w:val="18"/>
          <w:szCs w:val="18"/>
        </w:rPr>
        <w:t xml:space="preserve"> Aplikacji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3959EA" w14:paraId="726F9764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F91C45" w:rsidRPr="003959EA" w14:paraId="0AFE64B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16A3992A" w:rsidR="00F91C45" w:rsidRPr="003959EA" w:rsidRDefault="00F91C45" w:rsidP="00F91C45">
            <w:pPr>
              <w:jc w:val="center"/>
            </w:pPr>
            <w:r w:rsidRPr="003959EA">
              <w:lastRenderedPageBreak/>
              <w:t>13.1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11F65E76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B485E52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Język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506891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C6FDAB" w14:textId="77777777" w:rsidR="00F91C45" w:rsidRPr="003959EA" w:rsidRDefault="00F91C45" w:rsidP="00F91C45"/>
        </w:tc>
      </w:tr>
      <w:tr w:rsidR="00F91C45" w:rsidRPr="003959EA" w14:paraId="7F373A3E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39EC9EBD" w:rsidR="00F91C45" w:rsidRPr="003959EA" w:rsidRDefault="00F91C45" w:rsidP="00F91C45">
            <w:pPr>
              <w:jc w:val="center"/>
            </w:pPr>
            <w:r w:rsidRPr="003959EA">
              <w:t>13.2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23F3993F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79C65C21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Instrukcja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BABA060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23465EF" w14:textId="77777777" w:rsidR="00F91C45" w:rsidRPr="003959EA" w:rsidRDefault="00F91C45" w:rsidP="00F91C45"/>
        </w:tc>
      </w:tr>
      <w:tr w:rsidR="00F91C45" w:rsidRPr="003959EA" w14:paraId="3BE056F6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54170E6B" w:rsidR="00F91C45" w:rsidRPr="003959EA" w:rsidRDefault="00F91C45" w:rsidP="00F91C45">
            <w:pPr>
              <w:jc w:val="center"/>
            </w:pPr>
            <w:r w:rsidRPr="003959EA">
              <w:t>13.3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4A8BCDDD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0007BAE9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Wersje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07053EA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2050191E" w14:textId="77777777" w:rsidR="00F91C45" w:rsidRPr="003959EA" w:rsidRDefault="00F91C45" w:rsidP="00F91C45"/>
        </w:tc>
      </w:tr>
      <w:tr w:rsidR="00F91C45" w:rsidRPr="003959EA" w14:paraId="547420BF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5F9E3993" w:rsidR="00F91C45" w:rsidRPr="003959EA" w:rsidRDefault="00F91C45" w:rsidP="00F91C45">
            <w:pPr>
              <w:jc w:val="center"/>
            </w:pPr>
            <w:r w:rsidRPr="003959EA">
              <w:t>1</w:t>
            </w:r>
            <w:r w:rsidR="00625AB4">
              <w:t>3.4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0E65993B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1AF9C22A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Funkcjonalność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60" w:type="dxa"/>
            <w:vAlign w:val="center"/>
          </w:tcPr>
          <w:p w14:paraId="3DD530D3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BEE56C" w14:textId="77777777" w:rsidR="00F91C45" w:rsidRPr="003959EA" w:rsidRDefault="00F91C45" w:rsidP="00F91C45"/>
        </w:tc>
      </w:tr>
      <w:tr w:rsidR="005A7FE5" w:rsidRPr="003959EA" w14:paraId="56DC6139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A6C4693" w14:textId="41624FE9" w:rsidR="005A7FE5" w:rsidRPr="009845E2" w:rsidRDefault="005A7FE5" w:rsidP="009845E2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956C23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956C23">
              <w:rPr>
                <w:i/>
                <w:iCs/>
                <w:sz w:val="20"/>
                <w:szCs w:val="20"/>
              </w:rPr>
              <w:t xml:space="preserve"> </w:t>
            </w:r>
            <w:r w:rsidR="00AB594E">
              <w:rPr>
                <w:i/>
                <w:iCs/>
                <w:sz w:val="20"/>
                <w:szCs w:val="20"/>
              </w:rPr>
              <w:t xml:space="preserve">prezentację graficzną struktury Aplikacji wraz z opisem jej Funkcjonalności. </w:t>
            </w:r>
          </w:p>
        </w:tc>
      </w:tr>
      <w:tr w:rsidR="00F91C45" w:rsidRPr="003959EA" w14:paraId="28D56FE5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753A05FC" w:rsidR="00F91C45" w:rsidRPr="003959EA" w:rsidRDefault="00F91C45" w:rsidP="00F91C45">
            <w:pPr>
              <w:jc w:val="center"/>
            </w:pPr>
            <w:r w:rsidRPr="003959EA">
              <w:t>13.5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151BFEB1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0E269B84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Konta użytkowników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A19027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C815638" w14:textId="77777777" w:rsidR="00F91C45" w:rsidRPr="003959EA" w:rsidRDefault="00F91C45" w:rsidP="00F91C45"/>
        </w:tc>
      </w:tr>
    </w:tbl>
    <w:p w14:paraId="7C04E9C3" w14:textId="1EB38BBD" w:rsidR="007F22FA" w:rsidRPr="003959EA" w:rsidRDefault="007F22FA" w:rsidP="70A62EBD"/>
    <w:p w14:paraId="6FD7C1C0" w14:textId="242231C3" w:rsidR="00DF0DB4" w:rsidRPr="003959EA" w:rsidRDefault="00DF0DB4" w:rsidP="00DF0DB4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D.6 </w:t>
      </w:r>
      <w:r w:rsidRPr="003959EA">
        <w:rPr>
          <w:i/>
          <w:iCs/>
          <w:color w:val="445369"/>
          <w:sz w:val="18"/>
          <w:szCs w:val="18"/>
        </w:rPr>
        <w:t>Wymagania Obligatoryjne dla Centralnego systemu nadzorującego 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409"/>
        <w:gridCol w:w="1560"/>
        <w:gridCol w:w="3548"/>
      </w:tblGrid>
      <w:tr w:rsidR="00DF0DB4" w:rsidRPr="003959EA" w14:paraId="7E84BBF4" w14:textId="77777777" w:rsidTr="00393F24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4330CCC6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422CA2AB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09" w:type="dxa"/>
            <w:shd w:val="clear" w:color="auto" w:fill="A8D08D" w:themeFill="accent6" w:themeFillTint="99"/>
            <w:vAlign w:val="center"/>
          </w:tcPr>
          <w:p w14:paraId="456952B0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495F83C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38610EE2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DF0DB4" w:rsidRPr="003959EA" w14:paraId="22219574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2B8743" w14:textId="148BF6CE" w:rsidR="00DF0DB4" w:rsidRPr="003959EA" w:rsidRDefault="00DF0DB4" w:rsidP="00DF0DB4">
            <w:pPr>
              <w:jc w:val="center"/>
            </w:pPr>
            <w:r w:rsidRPr="003959EA">
              <w:t>14.1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1F0E67D" w14:textId="5A419CC4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1C71864" w14:textId="73E3169E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Parametry pracy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DFF52AC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57137FFB" w14:textId="77777777" w:rsidR="00DF0DB4" w:rsidRPr="003959EA" w:rsidRDefault="00DF0DB4" w:rsidP="00DF0DB4"/>
        </w:tc>
      </w:tr>
      <w:tr w:rsidR="005A7FE5" w:rsidRPr="003959EA" w14:paraId="3BFC9E2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414C5FF" w14:textId="7E1AD16F" w:rsidR="005A7FE5" w:rsidRPr="003959EA" w:rsidRDefault="005A7FE5" w:rsidP="00054EFD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5954BD">
              <w:rPr>
                <w:i/>
                <w:iCs/>
                <w:sz w:val="20"/>
                <w:szCs w:val="20"/>
              </w:rPr>
              <w:t xml:space="preserve"> m.in.: opis w jaki sposób Wykonawca ma zamiar zrealizować Centralny system nadzorujący, prezentację graficzną struktury Centralnego systemu nadzorującego wraz z opisem </w:t>
            </w:r>
            <w:r w:rsidR="005954BD" w:rsidRPr="00054EFD">
              <w:rPr>
                <w:i/>
                <w:iCs/>
                <w:sz w:val="20"/>
                <w:szCs w:val="20"/>
              </w:rPr>
              <w:t>jego</w:t>
            </w:r>
            <w:r w:rsidR="00054EFD">
              <w:rPr>
                <w:i/>
                <w:iCs/>
                <w:sz w:val="20"/>
                <w:szCs w:val="20"/>
              </w:rPr>
              <w:t xml:space="preserve"> działania.</w:t>
            </w:r>
          </w:p>
        </w:tc>
      </w:tr>
      <w:tr w:rsidR="00DF0DB4" w:rsidRPr="003959EA" w14:paraId="476C2969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6F51BD" w14:textId="5759BF8F" w:rsidR="00DF0DB4" w:rsidRPr="003959EA" w:rsidRDefault="00DF0DB4" w:rsidP="00DF0DB4">
            <w:pPr>
              <w:jc w:val="center"/>
            </w:pPr>
            <w:r w:rsidRPr="003959EA">
              <w:t>14.2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29FAE41" w14:textId="74538B4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2ECD15A" w14:textId="33903922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Minimalna liczba Systemów wentylacyjnych B podłączonych do Centralnego systemu nadzorującego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2282616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194A0345" w14:textId="77777777" w:rsidR="00DF0DB4" w:rsidRPr="003959EA" w:rsidRDefault="00DF0DB4" w:rsidP="00DF0DB4"/>
        </w:tc>
      </w:tr>
      <w:tr w:rsidR="00DF0DB4" w:rsidRPr="003959EA" w14:paraId="2D5D0F0A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7D7597" w14:textId="401922F5" w:rsidR="00DF0DB4" w:rsidRPr="003959EA" w:rsidRDefault="00DF0DB4" w:rsidP="00DF0DB4">
            <w:pPr>
              <w:jc w:val="center"/>
            </w:pPr>
            <w:r w:rsidRPr="003959EA">
              <w:t>14.3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714F088" w14:textId="14A39955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95C609B" w14:textId="60D87DC4" w:rsidR="00DF0DB4" w:rsidRPr="003959EA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Aktualizacja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F2F3ED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2E8487DE" w14:textId="77777777" w:rsidR="00DF0DB4" w:rsidRPr="003959EA" w:rsidRDefault="00DF0DB4" w:rsidP="00DF0DB4"/>
        </w:tc>
      </w:tr>
      <w:tr w:rsidR="005A7FE5" w:rsidRPr="003959EA" w14:paraId="05951AB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ECBB13A" w14:textId="2DDEC9E8" w:rsidR="005A7FE5" w:rsidRPr="003959EA" w:rsidRDefault="005A7FE5" w:rsidP="00312688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zawierające:</w:t>
            </w:r>
            <w:r w:rsidR="00054EFD">
              <w:rPr>
                <w:i/>
                <w:iCs/>
                <w:sz w:val="20"/>
                <w:szCs w:val="20"/>
              </w:rPr>
              <w:t xml:space="preserve"> opis w jaki sposób Wykonawca ma zamiar realizować proces aktualizacji oprogramowania Centralnego systemu nadzorującego oraz Systemów wentylacji B w mieszkaniu.</w:t>
            </w:r>
          </w:p>
          <w:p w14:paraId="475AE878" w14:textId="77777777" w:rsidR="005A7FE5" w:rsidRPr="003959EA" w:rsidRDefault="005A7FE5" w:rsidP="00312688"/>
        </w:tc>
      </w:tr>
      <w:tr w:rsidR="00DF0DB4" w14:paraId="3DF5C5EF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16BFBB" w14:textId="3C25BF0B" w:rsidR="00DF0DB4" w:rsidRPr="003959EA" w:rsidRDefault="00DF0DB4" w:rsidP="00DF0DB4">
            <w:pPr>
              <w:jc w:val="center"/>
            </w:pPr>
            <w:r w:rsidRPr="003959EA">
              <w:t>14.4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1C6659E" w14:textId="63B03D0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3351B78" w14:textId="6C016036" w:rsidR="00DF0DB4" w:rsidRPr="00836C9D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obsługi</w:t>
            </w:r>
            <w:r>
              <w:rPr>
                <w:rStyle w:val="normaltextrun"/>
                <w:rFonts w:ascii="Calibri" w:hAnsi="Calibri" w:cs="Calibri"/>
              </w:rPr>
              <w:t>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6B7F7F" w14:textId="77777777" w:rsidR="00DF0DB4" w:rsidRPr="005D609E" w:rsidRDefault="00DF0DB4" w:rsidP="00DF0DB4"/>
        </w:tc>
        <w:tc>
          <w:tcPr>
            <w:tcW w:w="3548" w:type="dxa"/>
            <w:vAlign w:val="center"/>
          </w:tcPr>
          <w:p w14:paraId="6206E7C1" w14:textId="77777777" w:rsidR="00DF0DB4" w:rsidRPr="005D609E" w:rsidRDefault="00DF0DB4" w:rsidP="00DF0DB4"/>
        </w:tc>
      </w:tr>
    </w:tbl>
    <w:p w14:paraId="59325AC2" w14:textId="77777777" w:rsidR="00DF0DB4" w:rsidRDefault="00DF0DB4" w:rsidP="70A62EBD"/>
    <w:p w14:paraId="072956A4" w14:textId="5599F547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 w:rsidR="00DF0DB4">
        <w:rPr>
          <w:i/>
          <w:iCs/>
          <w:color w:val="44546A" w:themeColor="text2"/>
          <w:sz w:val="18"/>
          <w:szCs w:val="18"/>
        </w:rPr>
        <w:t>7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 xml:space="preserve">Wymagania Obligatoryjne dla Demonstratora </w:t>
      </w:r>
      <w:r w:rsidR="00DF0DB4">
        <w:rPr>
          <w:i/>
          <w:iCs/>
          <w:color w:val="445369"/>
          <w:sz w:val="18"/>
          <w:szCs w:val="18"/>
        </w:rPr>
        <w:t>B</w:t>
      </w:r>
      <w:r w:rsidRPr="00EC748F">
        <w:rPr>
          <w:i/>
          <w:iCs/>
          <w:color w:val="445369"/>
          <w:sz w:val="18"/>
          <w:szCs w:val="18"/>
        </w:rPr>
        <w:t xml:space="preserve"> </w:t>
      </w:r>
      <w:r w:rsidR="00CC6143">
        <w:rPr>
          <w:i/>
          <w:iCs/>
          <w:color w:val="445369"/>
          <w:sz w:val="18"/>
          <w:szCs w:val="18"/>
        </w:rPr>
        <w:t xml:space="preserve">w Działaniu </w:t>
      </w:r>
      <w:r w:rsidR="00D7715F">
        <w:rPr>
          <w:i/>
          <w:iCs/>
          <w:color w:val="445369"/>
          <w:sz w:val="18"/>
          <w:szCs w:val="18"/>
        </w:rPr>
        <w:t>2</w:t>
      </w:r>
      <w:r w:rsidR="00CC6143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50364F" w14:paraId="4C5A998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2F9C99A7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5F4AA6E0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2F246129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Wielkość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65BFEB2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246ACA8" w14:textId="77777777" w:rsidR="0050364F" w:rsidRPr="005D609E" w:rsidRDefault="0050364F" w:rsidP="0050364F"/>
        </w:tc>
      </w:tr>
      <w:tr w:rsidR="0050364F" w14:paraId="0F54AEAC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532410A3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2B1D3531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04114DD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Okres gwarancji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65FEF131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77CF34" w14:textId="77777777" w:rsidR="0050364F" w:rsidRPr="005D609E" w:rsidRDefault="0050364F" w:rsidP="0050364F"/>
        </w:tc>
      </w:tr>
      <w:tr w:rsidR="0050364F" w14:paraId="7539DFFA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1ACC6433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34FCC16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700E29E7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 – przedmiot umowy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13319350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FED148A" w14:textId="77777777" w:rsidR="0050364F" w:rsidRPr="005D609E" w:rsidRDefault="0050364F" w:rsidP="0050364F"/>
        </w:tc>
      </w:tr>
      <w:tr w:rsidR="0050364F" w14:paraId="6EA109FB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029E963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237BB95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0F34815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7D4ADCD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51C6D7C" w14:textId="77777777" w:rsidR="0050364F" w:rsidRPr="005D609E" w:rsidRDefault="0050364F" w:rsidP="0050364F"/>
        </w:tc>
      </w:tr>
      <w:tr w:rsidR="0050364F" w14:paraId="2CF7C442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3C2F0C2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0DD03EB3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6CE0DE3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Instrukcja obsługi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07FC764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7B52A7AE" w14:textId="77777777" w:rsidR="0050364F" w:rsidRPr="005D609E" w:rsidRDefault="0050364F" w:rsidP="0050364F"/>
        </w:tc>
      </w:tr>
      <w:tr w:rsidR="0050364F" w14:paraId="08858FA1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4473D838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30588F0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D4B433F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Systemu wentylacji w Mieszkaniu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7EC15838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A624F35" w14:textId="77777777" w:rsidR="0050364F" w:rsidRPr="005D609E" w:rsidRDefault="0050364F" w:rsidP="0050364F"/>
        </w:tc>
      </w:tr>
      <w:tr w:rsidR="0050364F" w14:paraId="774C5083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240F23F0" w:rsidR="0050364F" w:rsidRPr="005D609E" w:rsidRDefault="00393F24" w:rsidP="0050364F">
            <w:pPr>
              <w:jc w:val="center"/>
            </w:pPr>
            <w:r>
              <w:t>15.7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695290BC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007E3AB8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Instalacja elektryczna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910C4C9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35A3912" w14:textId="77777777" w:rsidR="0050364F" w:rsidRPr="005D609E" w:rsidRDefault="0050364F" w:rsidP="0050364F"/>
        </w:tc>
      </w:tr>
      <w:tr w:rsidR="0050364F" w14:paraId="05B5ADB4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78C58F80" w:rsidR="0050364F" w:rsidRPr="005D609E" w:rsidRDefault="00393F24" w:rsidP="0050364F">
            <w:pPr>
              <w:jc w:val="center"/>
            </w:pPr>
            <w:r>
              <w:t>15.8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2A6FBB4E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4BB602D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Centralnego systemu nadzorującego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36DA693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9C42A7" w14:textId="77777777" w:rsidR="0050364F" w:rsidRPr="005D609E" w:rsidRDefault="0050364F" w:rsidP="0050364F"/>
        </w:tc>
      </w:tr>
      <w:tr w:rsidR="0050364F" w14:paraId="2798E92F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0E1B6087" w:rsidR="0050364F" w:rsidRPr="005D609E" w:rsidRDefault="00393F24" w:rsidP="0050364F">
            <w:pPr>
              <w:jc w:val="center"/>
            </w:pPr>
            <w:r>
              <w:lastRenderedPageBreak/>
              <w:t>15.9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6DB17F2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FEC92EC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Bezprzewodowe siłowniki termostatycznych zaworów </w:t>
            </w:r>
          </w:p>
          <w:p w14:paraId="040BC508" w14:textId="0C7E9A27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grzejnikowych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29277CB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80A8B90" w14:textId="77777777" w:rsidR="0050364F" w:rsidRPr="005D609E" w:rsidRDefault="0050364F" w:rsidP="0050364F"/>
        </w:tc>
      </w:tr>
      <w:tr w:rsidR="0050364F" w14:paraId="186918F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176133CA" w:rsidR="0050364F" w:rsidRDefault="00393F24" w:rsidP="0050364F">
            <w:pPr>
              <w:jc w:val="center"/>
            </w:pPr>
            <w:r>
              <w:t>15.10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9736A38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E3C8815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Regulatory </w:t>
            </w:r>
          </w:p>
          <w:p w14:paraId="31C8BA9E" w14:textId="26FC0AF1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proofErr w:type="spellStart"/>
            <w:r>
              <w:rPr>
                <w:rStyle w:val="spellingerror"/>
                <w:rFonts w:ascii="Calibri" w:hAnsi="Calibri" w:cs="Calibri"/>
              </w:rPr>
              <w:t>pomieszczeniowy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> B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CAC05F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E6E4C11" w14:textId="77777777" w:rsidR="0050364F" w:rsidRPr="005D609E" w:rsidRDefault="0050364F" w:rsidP="0050364F"/>
        </w:tc>
      </w:tr>
      <w:tr w:rsidR="0050364F" w14:paraId="7145D6B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7D7F172D" w:rsidR="0050364F" w:rsidRPr="005D609E" w:rsidRDefault="00393F24" w:rsidP="00393F24">
            <w:pPr>
              <w:jc w:val="center"/>
            </w:pPr>
            <w:r>
              <w:t>15.11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4BEEAA24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69D7558A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</w:rPr>
              <w:t>Aplikacja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FEC4F27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7A57352" w14:textId="77777777" w:rsidR="0050364F" w:rsidRPr="005D609E" w:rsidRDefault="0050364F" w:rsidP="0050364F"/>
        </w:tc>
      </w:tr>
    </w:tbl>
    <w:p w14:paraId="54993026" w14:textId="5FAB3CF5" w:rsidR="00EC748F" w:rsidRDefault="00EC748F" w:rsidP="70A62EBD"/>
    <w:p w14:paraId="474E5B92" w14:textId="77777777" w:rsidR="00EC748F" w:rsidRDefault="00EC748F" w:rsidP="70A62EBD"/>
    <w:p w14:paraId="686A36C7" w14:textId="6C74813B" w:rsidR="00DE1624" w:rsidRPr="00005A37" w:rsidRDefault="00DE1624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E39CE3" w14:textId="77777777" w:rsidR="00EF1E30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1C5A64C9" w14:textId="5051328C" w:rsidR="0095614B" w:rsidRPr="00EF1E30" w:rsidRDefault="00EF1E30" w:rsidP="00DE1624">
      <w:pPr>
        <w:jc w:val="both"/>
        <w:rPr>
          <w:sz w:val="20"/>
          <w:szCs w:val="20"/>
        </w:rPr>
      </w:pPr>
      <w:r w:rsidRPr="00EF1E30">
        <w:rPr>
          <w:iCs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21BFBED3" w14:textId="26A416EA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678"/>
      </w:tblGrid>
      <w:tr w:rsidR="00BA1B91" w:rsidRPr="00384B67" w:rsidDel="004278AA" w14:paraId="00CEFC20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6204D82F" w:rsidR="00BA1B91" w:rsidRDefault="00BA1B91" w:rsidP="70A62EBD">
            <w:pPr>
              <w:jc w:val="both"/>
              <w:rPr>
                <w:sz w:val="20"/>
                <w:szCs w:val="20"/>
              </w:rPr>
            </w:pPr>
            <w:r w:rsidRPr="1C192F17">
              <w:rPr>
                <w:sz w:val="20"/>
                <w:szCs w:val="20"/>
              </w:rPr>
              <w:t xml:space="preserve">W ramach </w:t>
            </w:r>
            <w:r w:rsidR="008A1D8F" w:rsidRPr="1C192F17">
              <w:rPr>
                <w:sz w:val="20"/>
                <w:szCs w:val="20"/>
              </w:rPr>
              <w:t>W</w:t>
            </w:r>
            <w:r w:rsidRPr="1C192F17">
              <w:rPr>
                <w:sz w:val="20"/>
                <w:szCs w:val="20"/>
              </w:rPr>
              <w:t>ymagania</w:t>
            </w:r>
            <w:r w:rsidR="008A1D8F" w:rsidRPr="1C192F17">
              <w:rPr>
                <w:sz w:val="20"/>
                <w:szCs w:val="20"/>
              </w:rPr>
              <w:t xml:space="preserve"> Konkursowego</w:t>
            </w:r>
            <w:r w:rsidRPr="1C192F17">
              <w:rPr>
                <w:sz w:val="20"/>
                <w:szCs w:val="20"/>
              </w:rPr>
              <w:t xml:space="preserve"> </w:t>
            </w:r>
            <w:r w:rsidR="0095614B" w:rsidRPr="1C192F17">
              <w:rPr>
                <w:sz w:val="20"/>
                <w:szCs w:val="20"/>
                <w:u w:val="single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16.1 </w:t>
            </w:r>
            <w:r w:rsidRPr="1C192F17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1C192F17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1C192F17">
              <w:rPr>
                <w:sz w:val="20"/>
                <w:szCs w:val="20"/>
              </w:rPr>
              <w:t xml:space="preserve"> do Reg</w:t>
            </w:r>
            <w:r w:rsidR="5B48C5A2" w:rsidRPr="1C192F17">
              <w:rPr>
                <w:sz w:val="20"/>
                <w:szCs w:val="20"/>
              </w:rPr>
              <w:t xml:space="preserve">ulaminu ocenie podlegać będzie </w:t>
            </w:r>
            <w:r w:rsidR="0095614B" w:rsidRPr="1C192F17">
              <w:rPr>
                <w:sz w:val="20"/>
                <w:szCs w:val="20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. </w:t>
            </w:r>
            <w:r w:rsidR="79F39EF7" w:rsidRPr="1C192F17">
              <w:rPr>
                <w:sz w:val="20"/>
                <w:szCs w:val="20"/>
              </w:rPr>
              <w:t>W</w:t>
            </w:r>
            <w:r w:rsidR="008A1D8F" w:rsidRPr="1C192F17">
              <w:rPr>
                <w:sz w:val="20"/>
                <w:szCs w:val="20"/>
              </w:rPr>
              <w:t>nioskodawca</w:t>
            </w:r>
            <w:r w:rsidR="00E52ECF" w:rsidRPr="1C192F17">
              <w:rPr>
                <w:sz w:val="20"/>
                <w:szCs w:val="20"/>
              </w:rPr>
              <w:t xml:space="preserve"> zobligowany jest do wpisania w kolumnie „</w:t>
            </w:r>
            <w:r w:rsidR="00E52ECF" w:rsidRPr="1C192F17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1C192F17">
              <w:rPr>
                <w:sz w:val="20"/>
                <w:szCs w:val="20"/>
              </w:rPr>
              <w:t xml:space="preserve">” wartości </w:t>
            </w:r>
            <w:r w:rsidR="5B48C5A2" w:rsidRPr="1C192F17">
              <w:rPr>
                <w:sz w:val="20"/>
                <w:szCs w:val="20"/>
              </w:rPr>
              <w:t>parametru, jaką</w:t>
            </w:r>
            <w:r w:rsidR="00E52ECF" w:rsidRPr="1C192F17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17D79F8D" w:rsidR="00720E3C" w:rsidRPr="00384B67" w:rsidRDefault="00720E3C" w:rsidP="0076689D">
            <w:pPr>
              <w:jc w:val="both"/>
              <w:rPr>
                <w:b/>
                <w:bCs/>
                <w:sz w:val="20"/>
                <w:szCs w:val="20"/>
              </w:rPr>
            </w:pPr>
            <w:r w:rsidRPr="000C6442">
              <w:rPr>
                <w:sz w:val="20"/>
                <w:szCs w:val="20"/>
              </w:rPr>
              <w:t>Zamawiający wymaga, aby wartość deklarowana była zgodna z kalkulacjami przedstawionymi przez Wnioskodawcę w Załączniku 3.</w:t>
            </w:r>
            <w:r w:rsidR="0076689D">
              <w:rPr>
                <w:sz w:val="20"/>
                <w:szCs w:val="20"/>
              </w:rPr>
              <w:t>4</w:t>
            </w:r>
            <w:r w:rsidRPr="000C6442">
              <w:rPr>
                <w:sz w:val="20"/>
                <w:szCs w:val="20"/>
              </w:rPr>
              <w:t> </w:t>
            </w:r>
            <w:r w:rsidR="000C644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“16.1” do niniejszego dokumentu</w:t>
            </w:r>
            <w:r w:rsidRPr="000C6442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0C6442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1C192F17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678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1C192F17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70F446FB" w:rsidR="00943012" w:rsidRPr="008A7255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1C192F17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4FAC6987" w14:textId="21B990EB" w:rsidR="008A1D8F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8A1D8F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8A1D8F" w:rsidRPr="56C60B51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000C6442">
              <w:rPr>
                <w:i/>
                <w:iCs/>
                <w:sz w:val="20"/>
                <w:szCs w:val="20"/>
              </w:rPr>
              <w:t xml:space="preserve"> m.in.</w:t>
            </w:r>
            <w:r w:rsidR="008A1D8F" w:rsidRPr="56C60B51">
              <w:rPr>
                <w:i/>
                <w:iCs/>
                <w:sz w:val="20"/>
                <w:szCs w:val="20"/>
              </w:rPr>
              <w:t>:</w:t>
            </w:r>
          </w:p>
          <w:p w14:paraId="1058052C" w14:textId="3D3A157B" w:rsidR="000C6442" w:rsidRPr="000C6442" w:rsidRDefault="000C6442" w:rsidP="000C6442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obliczenia strumienia powietrza wentylacyjnego, dla którego zostały przeprowadzone obliczenia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z uwzględnieniem i podaniem przyjętej produkcji CO</w:t>
            </w:r>
            <w:r w:rsidRPr="000C6442">
              <w:rPr>
                <w:rFonts w:ascii="Calibri" w:hAnsi="Calibri" w:cs="Calibri"/>
                <w:i/>
                <w:iCs/>
                <w:sz w:val="16"/>
                <w:szCs w:val="16"/>
                <w:vertAlign w:val="subscript"/>
              </w:rPr>
              <w:t>2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w wydychanym powietrzu </w:t>
            </w:r>
            <w:r w:rsidR="00790672">
              <w:rPr>
                <w:rFonts w:ascii="Calibri" w:hAnsi="Calibri" w:cs="Calibri"/>
                <w:i/>
                <w:iCs/>
                <w:sz w:val="20"/>
                <w:szCs w:val="20"/>
              </w:rPr>
              <w:t>dla Użytkowników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>,  </w:t>
            </w:r>
            <w:r w:rsidRPr="000C6442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11268FD5" w14:textId="3AA27BD5" w:rsidR="0095614B" w:rsidRPr="00790672" w:rsidDel="004278AA" w:rsidRDefault="000C6442" w:rsidP="00790672">
            <w:pPr>
              <w:numPr>
                <w:ilvl w:val="0"/>
                <w:numId w:val="30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obliczenia, na podstawie których przyjęto zużycie energii elektrycznej 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zakładka “</w:t>
            </w:r>
            <w:r w:rsidR="0079067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16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.1” do niniejszego dokumentu.</w:t>
            </w:r>
            <w:r w:rsidRPr="000C644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7A5CFAF3" w14:textId="6D38E403" w:rsidR="00D4687B" w:rsidRDefault="00D4687B" w:rsidP="70A62EBD">
      <w:pPr>
        <w:rPr>
          <w:i/>
          <w:iCs/>
          <w:color w:val="44546A" w:themeColor="text2"/>
          <w:sz w:val="18"/>
          <w:szCs w:val="18"/>
        </w:rPr>
      </w:pPr>
    </w:p>
    <w:p w14:paraId="57CDAE80" w14:textId="77777777" w:rsidR="00824687" w:rsidRDefault="00824687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0FB1FD66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3827"/>
        <w:gridCol w:w="3119"/>
      </w:tblGrid>
      <w:tr w:rsidR="00BA1B91" w:rsidRPr="00384B67" w:rsidDel="004278AA" w14:paraId="4C56FB42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13E00763" w:rsidR="00BA1B91" w:rsidRDefault="00BA1B91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577AD6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>ymagania</w:t>
            </w:r>
            <w:r w:rsidR="00577AD6" w:rsidRPr="4975606D">
              <w:rPr>
                <w:sz w:val="20"/>
                <w:szCs w:val="20"/>
              </w:rPr>
              <w:t xml:space="preserve"> Konkursowego</w:t>
            </w:r>
            <w:r w:rsidRPr="4975606D">
              <w:rPr>
                <w:sz w:val="20"/>
                <w:szCs w:val="20"/>
              </w:rPr>
              <w:t xml:space="preserve"> </w:t>
            </w:r>
            <w:r w:rsidR="0095614B" w:rsidRPr="0095614B">
              <w:rPr>
                <w:sz w:val="20"/>
                <w:szCs w:val="20"/>
                <w:u w:val="single"/>
              </w:rPr>
              <w:t>Mikrobiologiczna jakość powietrza</w:t>
            </w:r>
            <w:r w:rsidRPr="4975606D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16.2 </w:t>
            </w:r>
            <w:r w:rsidRPr="4975606D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</w:t>
            </w:r>
            <w:r w:rsidR="00026F8A" w:rsidRPr="4975606D">
              <w:rPr>
                <w:sz w:val="20"/>
                <w:szCs w:val="20"/>
              </w:rPr>
              <w:t xml:space="preserve">ulaminu ocenie podlegać będzie </w:t>
            </w:r>
            <w:r w:rsidR="0095614B" w:rsidRPr="0095614B">
              <w:rPr>
                <w:sz w:val="20"/>
                <w:szCs w:val="20"/>
              </w:rPr>
              <w:t>Mikrobiologiczna jakość powietrza</w:t>
            </w:r>
            <w:r w:rsidR="00DA2E27">
              <w:rPr>
                <w:sz w:val="20"/>
                <w:szCs w:val="20"/>
              </w:rPr>
              <w:t>.</w:t>
            </w:r>
            <w:r w:rsidRPr="4975606D">
              <w:rPr>
                <w:sz w:val="20"/>
                <w:szCs w:val="20"/>
              </w:rPr>
              <w:t xml:space="preserve"> </w:t>
            </w:r>
            <w:r w:rsidR="00577AD6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</w:t>
            </w:r>
            <w:r w:rsidR="00E52ECF" w:rsidRPr="4975606D">
              <w:rPr>
                <w:sz w:val="20"/>
                <w:szCs w:val="20"/>
              </w:rPr>
              <w:t>wartości p</w:t>
            </w:r>
            <w:r w:rsidRPr="4975606D">
              <w:rPr>
                <w:sz w:val="20"/>
                <w:szCs w:val="20"/>
              </w:rPr>
              <w:t>arametr</w:t>
            </w:r>
            <w:r w:rsidR="00E52ECF" w:rsidRPr="4975606D">
              <w:rPr>
                <w:sz w:val="20"/>
                <w:szCs w:val="20"/>
              </w:rPr>
              <w:t>u</w:t>
            </w:r>
            <w:r w:rsidR="00026F8A" w:rsidRPr="4975606D">
              <w:rPr>
                <w:sz w:val="20"/>
                <w:szCs w:val="20"/>
              </w:rPr>
              <w:t>, 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2984F345" w:rsidR="00720E3C" w:rsidRPr="00384B67" w:rsidRDefault="00720E3C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“16.2” </w:t>
            </w:r>
            <w:r w:rsidR="00EF1542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F1542" w:rsidRPr="00384B67" w:rsidDel="004278AA" w14:paraId="47587842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EF1542" w:rsidRPr="008A7255" w:rsidRDefault="00EF154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EF1542" w:rsidRPr="00C73907" w:rsidDel="00DC1E78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827" w:type="dxa"/>
            <w:shd w:val="clear" w:color="auto" w:fill="C5E0B3" w:themeFill="accent6" w:themeFillTint="66"/>
            <w:vAlign w:val="center"/>
          </w:tcPr>
          <w:p w14:paraId="04DADCDB" w14:textId="2DA34EF5" w:rsidR="00EF1542" w:rsidRPr="00D228C1" w:rsidRDefault="00EF1542" w:rsidP="00EF15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8364" w14:textId="77777777" w:rsidR="00EF1542" w:rsidRPr="00384B67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F1542" w:rsidRPr="00384B67" w:rsidDel="004278AA" w14:paraId="1F7EB84F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3C340153" w:rsidR="00EF1542" w:rsidRPr="00E52ECF" w:rsidRDefault="00EF1542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EF1542" w:rsidRPr="00C73907" w:rsidRDefault="00EF154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3827" w:type="dxa"/>
            <w:vAlign w:val="center"/>
          </w:tcPr>
          <w:p w14:paraId="0B4E3E6B" w14:textId="2745E7E6" w:rsidR="00EF1542" w:rsidRPr="00D228C1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3BD47F7" w14:textId="77777777" w:rsidR="00EF1542" w:rsidRPr="008A7255" w:rsidDel="004278AA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0824687">
        <w:trPr>
          <w:cantSplit/>
          <w:trHeight w:val="2403"/>
          <w:jc w:val="center"/>
        </w:trPr>
        <w:tc>
          <w:tcPr>
            <w:tcW w:w="10485" w:type="dxa"/>
            <w:gridSpan w:val="4"/>
          </w:tcPr>
          <w:p w14:paraId="6ED66DE4" w14:textId="0D61F064" w:rsidR="00A96684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577AD6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577AD6" w:rsidRPr="56C60B51">
              <w:rPr>
                <w:i/>
                <w:iCs/>
                <w:sz w:val="20"/>
                <w:szCs w:val="20"/>
              </w:rPr>
              <w:t xml:space="preserve"> Konkursowego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577AD6" w:rsidRPr="56C60B51">
              <w:rPr>
                <w:i/>
                <w:iCs/>
                <w:sz w:val="20"/>
                <w:szCs w:val="20"/>
              </w:rPr>
              <w:t>:</w:t>
            </w:r>
          </w:p>
          <w:p w14:paraId="2F0AD0BF" w14:textId="27ABE02E" w:rsidR="009D67B5" w:rsidRPr="009D67B5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zamiar zrealizować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ikrobiologiczną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jakość powietrza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FF48D1E" w14:textId="77777777" w:rsidR="00BA1B91" w:rsidRPr="00FC34FD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prezentację graficzną polegającą na przedstawieniu na sc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hemacie Centrali wentylacyjnej B elementów realizujących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ikrobiologiczną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jakość powietrza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2BF4E434" w14:textId="7DC95EB1" w:rsidR="00054EFD" w:rsidRPr="00FC34FD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Założenia obliczeniowe, które przyjęto do wykonania obliczeń wykonanych w Załączniku 3.5 do niniejszego </w:t>
            </w:r>
            <w:r w:rsidR="00824687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dokumentu</w:t>
            </w:r>
          </w:p>
          <w:p w14:paraId="5B715F8D" w14:textId="2B6EA706" w:rsidR="00054EFD" w:rsidRPr="009D67B5" w:rsidDel="004278AA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 Mikrobiologicznej jakości powietrza wykonane w Załączniku nr 3.5 do niniejszego dokumentu</w:t>
            </w:r>
          </w:p>
        </w:tc>
      </w:tr>
    </w:tbl>
    <w:p w14:paraId="2C7CEA3D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1C8BED1A" w14:textId="0FEDAFC6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9D67B5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00485D64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52B38BD6" w:rsidR="00E52ECF" w:rsidRDefault="00E52ECF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CF061F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00CF061F" w:rsidRPr="4975606D">
              <w:rPr>
                <w:sz w:val="20"/>
                <w:szCs w:val="20"/>
              </w:rPr>
              <w:t xml:space="preserve">Konkursowego </w:t>
            </w:r>
            <w:r w:rsidR="00DA2E27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>, zgodnie z metodologią określoną w</w:t>
            </w:r>
            <w:r w:rsidR="00054EFD">
              <w:rPr>
                <w:sz w:val="20"/>
                <w:szCs w:val="20"/>
              </w:rPr>
              <w:t xml:space="preserve"> pkt 16.3</w:t>
            </w:r>
            <w:r w:rsidRPr="4975606D">
              <w:rPr>
                <w:sz w:val="20"/>
                <w:szCs w:val="20"/>
              </w:rPr>
              <w:t xml:space="preserve"> 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00DA2E27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00CF061F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00D71FB6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471160F0" w:rsidR="00720E3C" w:rsidRPr="00384B67" w:rsidRDefault="00720E3C" w:rsidP="004227CF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“16.3”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05AB3E99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4227CF" w:rsidRPr="008A7255" w:rsidRDefault="004227CF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DA92FC9" w14:textId="39BA94C0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E9ADA08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3398D897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122AD97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4227CF" w:rsidRPr="00C73907" w:rsidRDefault="004227CF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3680" w:type="dxa"/>
            <w:vAlign w:val="center"/>
          </w:tcPr>
          <w:p w14:paraId="397FB2E5" w14:textId="51F4EFAF" w:rsidR="004227CF" w:rsidRPr="00D228C1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72FECA03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0FC34FD">
        <w:trPr>
          <w:cantSplit/>
          <w:trHeight w:val="2765"/>
          <w:jc w:val="center"/>
        </w:trPr>
        <w:tc>
          <w:tcPr>
            <w:tcW w:w="10485" w:type="dxa"/>
            <w:gridSpan w:val="4"/>
          </w:tcPr>
          <w:p w14:paraId="34D5165C" w14:textId="456BCBE6" w:rsidR="00CF061F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Konkursowego</w:t>
            </w:r>
            <w:r w:rsidR="00CF061F">
              <w:rPr>
                <w:rFonts w:cstheme="minorHAnsi"/>
                <w:i/>
                <w:sz w:val="20"/>
                <w:szCs w:val="20"/>
              </w:rPr>
              <w:t xml:space="preserve"> zawierające</w:t>
            </w:r>
            <w:r w:rsidR="00132C17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CF061F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84ECC41" w14:textId="4C399C59" w:rsidR="009D67B5" w:rsidRPr="009D67B5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zamiar zrealizować dystrybucję powietrza 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2D69B73B" w14:textId="77777777" w:rsidR="006A31E7" w:rsidRPr="00FC34FD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 podstawie Załącznika 3.6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 do niniejszego dokumentu, Wykonawca powinien zamieścić szkic z rozmieszczeniem wszystkich elementów wchodząc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ych w skład Systemu wentylacji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w obrębie pojedyncze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go Mieszkania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włącznie z loka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lizacją Centrali wentylacyjnej B, Regulatorem pomieszczenia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lementami wentylacyjnymi m.in. l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okalizację czerpni, wyrzutni, nawiewników oraz </w:t>
            </w:r>
            <w:proofErr w:type="spellStart"/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wywiewników</w:t>
            </w:r>
            <w:proofErr w:type="spellEnd"/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(o ile występują)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335DB2A0" w14:textId="09C7C7FB" w:rsidR="00054EFD" w:rsidRPr="00AE73D0" w:rsidDel="004278AA" w:rsidRDefault="00054EFD" w:rsidP="00054EFD">
            <w:pPr>
              <w:pStyle w:val="Akapitzlist"/>
              <w:numPr>
                <w:ilvl w:val="0"/>
                <w:numId w:val="15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9B9EA4E" w14:textId="42187653" w:rsidR="00054EFD" w:rsidRPr="009D67B5" w:rsidDel="004278AA" w:rsidRDefault="00054EFD" w:rsidP="00054EFD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Efektywności wentylacji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2B410F66" w14:textId="2D64D64C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74E1E29A" w14:textId="77777777" w:rsidR="006A31E7" w:rsidRDefault="006A31E7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004F7604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3685"/>
        <w:gridCol w:w="3140"/>
      </w:tblGrid>
      <w:tr w:rsidR="00BC7B93" w:rsidRPr="00384B67" w:rsidDel="004278AA" w14:paraId="7052842C" w14:textId="77777777" w:rsidTr="40094D70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40094D70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0EA4EA7" w:rsidR="00C949F5" w:rsidRDefault="00E52ECF" w:rsidP="00BE0229">
            <w:pPr>
              <w:jc w:val="both"/>
              <w:rPr>
                <w:sz w:val="20"/>
                <w:szCs w:val="20"/>
              </w:rPr>
            </w:pPr>
            <w:r w:rsidRPr="56C60B51">
              <w:rPr>
                <w:sz w:val="20"/>
                <w:szCs w:val="20"/>
              </w:rPr>
              <w:t xml:space="preserve">W ramach </w:t>
            </w:r>
            <w:r w:rsidR="00BE0229" w:rsidRPr="56C60B51">
              <w:rPr>
                <w:sz w:val="20"/>
                <w:szCs w:val="20"/>
              </w:rPr>
              <w:t>W</w:t>
            </w:r>
            <w:r w:rsidRPr="56C60B51">
              <w:rPr>
                <w:sz w:val="20"/>
                <w:szCs w:val="20"/>
              </w:rPr>
              <w:t>ymagania</w:t>
            </w:r>
            <w:r w:rsidR="00BE0229" w:rsidRPr="56C60B51">
              <w:rPr>
                <w:sz w:val="20"/>
                <w:szCs w:val="20"/>
              </w:rPr>
              <w:t xml:space="preserve"> Konkursowego</w:t>
            </w:r>
            <w:r w:rsidRPr="56C60B51">
              <w:rPr>
                <w:sz w:val="20"/>
                <w:szCs w:val="20"/>
              </w:rPr>
              <w:t xml:space="preserve"> </w:t>
            </w:r>
            <w:r w:rsidR="00DA2E27" w:rsidRPr="00DA2E27">
              <w:rPr>
                <w:sz w:val="20"/>
                <w:szCs w:val="20"/>
                <w:u w:val="single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16.4 </w:t>
            </w:r>
            <w:r w:rsidRPr="56C60B51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56C60B51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56C60B51">
              <w:rPr>
                <w:sz w:val="20"/>
                <w:szCs w:val="20"/>
              </w:rPr>
              <w:t xml:space="preserve"> do Regulaminu ocenie podlegać będzie </w:t>
            </w:r>
            <w:r w:rsidR="00DA2E27" w:rsidRPr="00DA2E27">
              <w:rPr>
                <w:sz w:val="20"/>
                <w:szCs w:val="20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. </w:t>
            </w:r>
            <w:r w:rsidR="00BE0229" w:rsidRPr="56C60B51">
              <w:rPr>
                <w:sz w:val="20"/>
                <w:szCs w:val="20"/>
              </w:rPr>
              <w:t xml:space="preserve">Wnioskodawca </w:t>
            </w:r>
            <w:r w:rsidRPr="56C60B51">
              <w:rPr>
                <w:sz w:val="20"/>
                <w:szCs w:val="20"/>
              </w:rPr>
              <w:t>zobligowany jest do wpisania w kolumnie „</w:t>
            </w:r>
            <w:r w:rsidRPr="56C60B51">
              <w:rPr>
                <w:i/>
                <w:iCs/>
                <w:sz w:val="20"/>
                <w:szCs w:val="20"/>
              </w:rPr>
              <w:t>Deklarowana wartość</w:t>
            </w:r>
            <w:r w:rsidRPr="56C60B51">
              <w:rPr>
                <w:sz w:val="20"/>
                <w:szCs w:val="20"/>
              </w:rPr>
              <w:t>” wartości parametru, jaki deklaruje.</w:t>
            </w:r>
            <w:r w:rsidR="00975C91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57794F67" w:rsidR="00720E3C" w:rsidRPr="00BC7B93" w:rsidRDefault="00720E3C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FC34FD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“16.4”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531A8E47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57CA0557" w:rsidR="004227CF" w:rsidRPr="008A7255" w:rsidRDefault="004227CF" w:rsidP="00DA2E27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3C82A401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5" w:type="dxa"/>
            <w:shd w:val="clear" w:color="auto" w:fill="C5E0B3" w:themeFill="accent6" w:themeFillTint="66"/>
            <w:vAlign w:val="center"/>
          </w:tcPr>
          <w:p w14:paraId="33100795" w14:textId="5B26FA51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08FFA99C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19716884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75F6025B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2DC750DC" w:rsidR="004227CF" w:rsidRPr="00C73907" w:rsidRDefault="004227CF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3685" w:type="dxa"/>
            <w:vAlign w:val="center"/>
          </w:tcPr>
          <w:p w14:paraId="349CBEC7" w14:textId="0D58DB3A" w:rsidR="004227CF" w:rsidRPr="00D228C1" w:rsidDel="004278AA" w:rsidRDefault="004227CF" w:rsidP="004227C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40" w:type="dxa"/>
          </w:tcPr>
          <w:p w14:paraId="7C4FB8CC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00BA5D71">
        <w:trPr>
          <w:cantSplit/>
          <w:trHeight w:val="2429"/>
          <w:jc w:val="center"/>
        </w:trPr>
        <w:tc>
          <w:tcPr>
            <w:tcW w:w="10506" w:type="dxa"/>
            <w:gridSpan w:val="4"/>
          </w:tcPr>
          <w:p w14:paraId="6100B8A1" w14:textId="04A75A64" w:rsidR="00D25BE5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D25BE5">
              <w:rPr>
                <w:rFonts w:cstheme="minorHAnsi"/>
                <w:i/>
                <w:sz w:val="20"/>
                <w:szCs w:val="20"/>
              </w:rPr>
              <w:t>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 w:rsidR="00D25BE5">
              <w:rPr>
                <w:rFonts w:cstheme="minorHAnsi"/>
                <w:i/>
                <w:sz w:val="20"/>
                <w:szCs w:val="20"/>
              </w:rPr>
              <w:t xml:space="preserve"> Konkursowego zawierające</w:t>
            </w:r>
            <w:r w:rsidR="009D67B5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D25BE5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CC484CF" w14:textId="68BFC508" w:rsidR="009D67B5" w:rsidRPr="009D67B5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obliczenia, na podstawie których Wnio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skodawca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do niniejszego dokumentu, 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wpisał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temperatury powietrza nawiew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anego za układem odzysku ciepła,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48F0E9EF" w14:textId="77777777" w:rsidR="00E52ECF" w:rsidRPr="004711EB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rodzaj i wymiary zastosowanego układu do odzysku ciepła.</w:t>
            </w:r>
          </w:p>
          <w:p w14:paraId="4564DF3C" w14:textId="0C8AFC02" w:rsidR="00054EFD" w:rsidRPr="00AE73D0" w:rsidDel="004278AA" w:rsidRDefault="00054EFD" w:rsidP="00054EFD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2EC353EA" w14:textId="3F3C056E" w:rsidR="00054EFD" w:rsidRPr="009D67B5" w:rsidDel="004278AA" w:rsidRDefault="00054EFD" w:rsidP="00054EFD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Odzysku ciepła i chłodu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  </w:t>
            </w:r>
          </w:p>
        </w:tc>
      </w:tr>
    </w:tbl>
    <w:p w14:paraId="1E439626" w14:textId="165A540C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2570BB4" w14:textId="77777777" w:rsidR="006E688E" w:rsidRDefault="006E688E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63B4A6C9" w:rsidR="00E52ECF" w:rsidRDefault="3F490C53" w:rsidP="233CE514">
      <w:pPr>
        <w:rPr>
          <w:i/>
          <w:iCs/>
          <w:color w:val="44546A" w:themeColor="text2"/>
          <w:sz w:val="18"/>
          <w:szCs w:val="18"/>
        </w:rPr>
      </w:pPr>
      <w:r w:rsidRPr="233CE514">
        <w:rPr>
          <w:i/>
          <w:iCs/>
          <w:color w:val="44546A" w:themeColor="text2"/>
          <w:sz w:val="18"/>
          <w:szCs w:val="18"/>
        </w:rPr>
        <w:t>Tabela E.5 Wymaganie Konkursowe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 nr </w:t>
      </w:r>
      <w:r w:rsidR="00D4687B" w:rsidRPr="233CE514">
        <w:rPr>
          <w:i/>
          <w:iCs/>
          <w:color w:val="44546A" w:themeColor="text2"/>
          <w:sz w:val="18"/>
          <w:szCs w:val="18"/>
        </w:rPr>
        <w:t>16</w:t>
      </w:r>
      <w:r w:rsidR="18177926" w:rsidRPr="233CE514">
        <w:rPr>
          <w:i/>
          <w:iCs/>
          <w:color w:val="44546A" w:themeColor="text2"/>
          <w:sz w:val="18"/>
          <w:szCs w:val="18"/>
        </w:rPr>
        <w:t>.5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 „</w:t>
      </w:r>
      <w:r w:rsidR="36266431" w:rsidRPr="233CE514">
        <w:rPr>
          <w:i/>
          <w:iCs/>
          <w:color w:val="44546A" w:themeColor="text2"/>
          <w:sz w:val="18"/>
          <w:szCs w:val="18"/>
        </w:rPr>
        <w:t>Wilgotność powietrza nawiewanego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” </w:t>
      </w:r>
      <w:r w:rsidR="00CC6143" w:rsidRPr="233CE514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 w:rsidRPr="233CE514">
        <w:rPr>
          <w:i/>
          <w:iCs/>
          <w:color w:val="44546A" w:themeColor="text2"/>
          <w:sz w:val="18"/>
          <w:szCs w:val="18"/>
        </w:rPr>
        <w:t>2</w:t>
      </w:r>
      <w:r w:rsidR="00CC6143" w:rsidRPr="233CE514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34263A8C" w14:textId="77777777" w:rsidTr="51E9EED4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246F4E47" w:rsidR="00E52ECF" w:rsidRDefault="1650CEF9" w:rsidP="00D26C7A">
            <w:pPr>
              <w:spacing w:line="259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233CE514">
              <w:rPr>
                <w:b/>
                <w:bCs/>
                <w:sz w:val="20"/>
                <w:szCs w:val="20"/>
              </w:rPr>
              <w:lastRenderedPageBreak/>
              <w:t>Wilgotność powietrza nawiewanego</w:t>
            </w:r>
          </w:p>
        </w:tc>
      </w:tr>
      <w:tr w:rsidR="00E52ECF" w:rsidRPr="00384B67" w:rsidDel="004278AA" w14:paraId="0601BDFF" w14:textId="77777777" w:rsidTr="51E9EED4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798C81F8" w:rsidR="00E52ECF" w:rsidRDefault="00E52ECF" w:rsidP="0048396B">
            <w:pPr>
              <w:jc w:val="both"/>
              <w:rPr>
                <w:sz w:val="20"/>
                <w:szCs w:val="20"/>
              </w:rPr>
            </w:pPr>
            <w:r w:rsidRPr="51E9EED4">
              <w:rPr>
                <w:sz w:val="20"/>
                <w:szCs w:val="20"/>
              </w:rPr>
              <w:t xml:space="preserve">W ramach </w:t>
            </w:r>
            <w:r w:rsidR="0048396B" w:rsidRPr="51E9EED4">
              <w:rPr>
                <w:sz w:val="20"/>
                <w:szCs w:val="20"/>
              </w:rPr>
              <w:t>W</w:t>
            </w:r>
            <w:r w:rsidRPr="51E9EED4">
              <w:rPr>
                <w:sz w:val="20"/>
                <w:szCs w:val="20"/>
              </w:rPr>
              <w:t>ymagania</w:t>
            </w:r>
            <w:r w:rsidR="0048396B" w:rsidRPr="51E9EED4">
              <w:rPr>
                <w:sz w:val="20"/>
                <w:szCs w:val="20"/>
              </w:rPr>
              <w:t xml:space="preserve"> Konkursowego</w:t>
            </w:r>
            <w:r w:rsidRPr="51E9EED4">
              <w:rPr>
                <w:sz w:val="20"/>
                <w:szCs w:val="20"/>
              </w:rPr>
              <w:t xml:space="preserve"> </w:t>
            </w:r>
            <w:r w:rsidR="2B0AB336" w:rsidRPr="51E9EED4">
              <w:rPr>
                <w:sz w:val="20"/>
                <w:szCs w:val="20"/>
              </w:rPr>
              <w:t>Wilgotność powietrza nawiewanego</w:t>
            </w:r>
            <w:r w:rsidRPr="51E9EED4">
              <w:rPr>
                <w:sz w:val="20"/>
                <w:szCs w:val="20"/>
              </w:rPr>
              <w:t xml:space="preserve">, zgodnie z metodologią określoną w </w:t>
            </w:r>
            <w:r w:rsidR="00054EFD" w:rsidRPr="51E9EED4">
              <w:rPr>
                <w:sz w:val="20"/>
                <w:szCs w:val="20"/>
              </w:rPr>
              <w:t xml:space="preserve">pkt 16.5 </w:t>
            </w:r>
            <w:r w:rsidRPr="51E9EED4">
              <w:rPr>
                <w:sz w:val="20"/>
                <w:szCs w:val="20"/>
              </w:rPr>
              <w:t>Załącznik</w:t>
            </w:r>
            <w:r w:rsidR="00054EFD" w:rsidRPr="51E9EED4">
              <w:rPr>
                <w:sz w:val="20"/>
                <w:szCs w:val="20"/>
              </w:rPr>
              <w:t>a</w:t>
            </w:r>
            <w:r w:rsidRPr="51E9EED4">
              <w:rPr>
                <w:sz w:val="20"/>
                <w:szCs w:val="20"/>
              </w:rPr>
              <w:t xml:space="preserve"> nr </w:t>
            </w:r>
            <w:r w:rsidR="00054EFD" w:rsidRPr="51E9EED4">
              <w:rPr>
                <w:sz w:val="20"/>
                <w:szCs w:val="20"/>
              </w:rPr>
              <w:t>1</w:t>
            </w:r>
            <w:r w:rsidRPr="51E9EED4">
              <w:rPr>
                <w:sz w:val="20"/>
                <w:szCs w:val="20"/>
              </w:rPr>
              <w:t xml:space="preserve"> do Regulaminu ocenie podlegać będzie parametr </w:t>
            </w:r>
            <w:r w:rsidR="23510744" w:rsidRPr="51E9EED4">
              <w:rPr>
                <w:sz w:val="20"/>
                <w:szCs w:val="20"/>
              </w:rPr>
              <w:t>Wilgotność powietrza nawiewanego</w:t>
            </w:r>
            <w:r w:rsidRPr="51E9EED4">
              <w:rPr>
                <w:sz w:val="20"/>
                <w:szCs w:val="20"/>
              </w:rPr>
              <w:t xml:space="preserve">. </w:t>
            </w:r>
            <w:r w:rsidR="0048396B" w:rsidRPr="51E9EED4">
              <w:rPr>
                <w:sz w:val="20"/>
                <w:szCs w:val="20"/>
              </w:rPr>
              <w:t xml:space="preserve">Wnioskodawca </w:t>
            </w:r>
            <w:r w:rsidRPr="51E9EED4">
              <w:rPr>
                <w:sz w:val="20"/>
                <w:szCs w:val="20"/>
              </w:rPr>
              <w:t>zobligowany jest do wpisania w kolumnie „</w:t>
            </w:r>
            <w:r w:rsidRPr="51E9EED4">
              <w:rPr>
                <w:i/>
                <w:iCs/>
                <w:sz w:val="20"/>
                <w:szCs w:val="20"/>
              </w:rPr>
              <w:t>Deklarowana wartość</w:t>
            </w:r>
            <w:r w:rsidRPr="51E9EED4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6E46FFF3" w:rsidR="00720E3C" w:rsidRPr="00384B67" w:rsidRDefault="00720E3C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“16.5”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132C17" w:rsidRPr="00384B67" w:rsidDel="004278AA" w14:paraId="0668A120" w14:textId="77777777" w:rsidTr="51E9EE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BE29AE9" w14:textId="1A9ABC40" w:rsidR="00132C17" w:rsidRPr="008A7255" w:rsidRDefault="00132C1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0F5D83C3" w14:textId="6B3BECB2" w:rsidR="00132C17" w:rsidRPr="00C73907" w:rsidDel="00DC1E78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8705842" w14:textId="7F73A701" w:rsidR="00132C17" w:rsidRPr="00D228C1" w:rsidRDefault="00132C17" w:rsidP="00132C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8F692BF" w14:textId="77777777" w:rsidR="00132C17" w:rsidRPr="00384B67" w:rsidDel="004278AA" w:rsidRDefault="00132C17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132C17" w:rsidRPr="00384B67" w:rsidDel="004278AA" w14:paraId="5F66E06D" w14:textId="77777777" w:rsidTr="51E9EED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6FA0623" w14:textId="546C31FD" w:rsidR="00132C17" w:rsidRPr="00E52ECF" w:rsidRDefault="00132C1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16.5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70CA71C9" w14:textId="1E62F5D7" w:rsidR="00132C17" w:rsidRPr="00C73907" w:rsidRDefault="3FA4A6C4" w:rsidP="00D26C7A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233CE514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Wilgotność powietrza nawiewanego</w:t>
            </w:r>
          </w:p>
        </w:tc>
        <w:tc>
          <w:tcPr>
            <w:tcW w:w="3680" w:type="dxa"/>
            <w:vAlign w:val="center"/>
          </w:tcPr>
          <w:p w14:paraId="3163735B" w14:textId="35D00D53" w:rsidR="00132C17" w:rsidRPr="00D228C1" w:rsidDel="004278AA" w:rsidRDefault="00132C17" w:rsidP="068F5FC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4F4D313D" w14:textId="77777777" w:rsidR="00132C17" w:rsidRPr="008A7255" w:rsidDel="004278AA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51E9EED4">
        <w:trPr>
          <w:cantSplit/>
          <w:trHeight w:val="2387"/>
          <w:jc w:val="center"/>
        </w:trPr>
        <w:tc>
          <w:tcPr>
            <w:tcW w:w="10485" w:type="dxa"/>
            <w:gridSpan w:val="4"/>
          </w:tcPr>
          <w:p w14:paraId="619F2F2A" w14:textId="16FF25A1" w:rsidR="0048396B" w:rsidRDefault="00D71FB6" w:rsidP="108FB414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108FB414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7FED5FE" w:rsidRPr="108FB414">
              <w:rPr>
                <w:i/>
                <w:iCs/>
                <w:sz w:val="20"/>
                <w:szCs w:val="20"/>
              </w:rPr>
              <w:t>W</w:t>
            </w:r>
            <w:r w:rsidR="00E52ECF" w:rsidRPr="108FB414">
              <w:rPr>
                <w:i/>
                <w:iCs/>
                <w:sz w:val="20"/>
                <w:szCs w:val="20"/>
              </w:rPr>
              <w:t>ymagania</w:t>
            </w:r>
            <w:r w:rsidR="0048396B" w:rsidRPr="108FB414">
              <w:rPr>
                <w:i/>
                <w:iCs/>
                <w:sz w:val="20"/>
                <w:szCs w:val="20"/>
              </w:rPr>
              <w:t xml:space="preserve"> </w:t>
            </w:r>
            <w:r w:rsidR="3B111832" w:rsidRPr="108FB414">
              <w:rPr>
                <w:i/>
                <w:iCs/>
                <w:sz w:val="20"/>
                <w:szCs w:val="20"/>
              </w:rPr>
              <w:t xml:space="preserve">Konkursowego, </w:t>
            </w:r>
            <w:r w:rsidR="0048396B" w:rsidRPr="108FB414">
              <w:rPr>
                <w:i/>
                <w:iCs/>
                <w:sz w:val="20"/>
                <w:szCs w:val="20"/>
              </w:rPr>
              <w:t>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48396B" w:rsidRPr="108FB414">
              <w:rPr>
                <w:i/>
                <w:iCs/>
                <w:sz w:val="20"/>
                <w:szCs w:val="20"/>
              </w:rPr>
              <w:t>:</w:t>
            </w:r>
          </w:p>
          <w:p w14:paraId="2241AD1B" w14:textId="7922658B" w:rsidR="00CE6DD4" w:rsidRPr="00CE6DD4" w:rsidRDefault="00CE6DD4" w:rsidP="00CE6DD4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obliczenia, na podstawie których Wnio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skodawca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wpisał 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wilgotność względną powietrza nawiewanego za układem odzysku ciepła,</w:t>
            </w:r>
            <w:r w:rsidRPr="00CE6DD4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2B829166" w14:textId="3B8B949F" w:rsidR="00E52ECF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rodzaj i wymiary zastosowanego układu do odzysku </w:t>
            </w:r>
            <w:r w:rsidR="62DF9809"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wilgoci</w:t>
            </w:r>
            <w:r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  <w:r w:rsidRPr="51E9EED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7C4B3AD" w14:textId="37C7F7E9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8BCABB0" w14:textId="74D1732C" w:rsidR="004711EB" w:rsidRPr="00CE6DD4" w:rsidDel="004278AA" w:rsidRDefault="004711EB" w:rsidP="004711EB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51E9EED4">
              <w:rPr>
                <w:i/>
                <w:iCs/>
                <w:sz w:val="20"/>
                <w:szCs w:val="20"/>
              </w:rPr>
              <w:t xml:space="preserve">obliczenia </w:t>
            </w:r>
            <w:r w:rsidR="3AEA14B6" w:rsidRPr="51E9EED4">
              <w:rPr>
                <w:i/>
                <w:iCs/>
                <w:sz w:val="20"/>
                <w:szCs w:val="20"/>
              </w:rPr>
              <w:t>Wilgotności powietrza nawiewanego</w:t>
            </w:r>
            <w:r w:rsidRPr="51E9EED4">
              <w:rPr>
                <w:i/>
                <w:iCs/>
                <w:sz w:val="20"/>
                <w:szCs w:val="20"/>
              </w:rPr>
              <w:t xml:space="preserve"> wykonane w Załączniku 3.5 do niniejszego dokumentu.</w:t>
            </w:r>
          </w:p>
        </w:tc>
      </w:tr>
    </w:tbl>
    <w:p w14:paraId="3B05096C" w14:textId="732F3C8C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5A0BB31F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5A0BB31F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26F66636" w:rsidR="00DA2E27" w:rsidRDefault="00DA2E27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DA2E27">
              <w:rPr>
                <w:sz w:val="20"/>
                <w:szCs w:val="20"/>
                <w:u w:val="single"/>
              </w:rPr>
              <w:t>Zużycie energii elektrycznej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16.6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DA2E27">
              <w:rPr>
                <w:sz w:val="20"/>
                <w:szCs w:val="20"/>
              </w:rPr>
              <w:t>Zużycie energii elektrycznej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1502A16A" w:rsidR="00DA2E27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“16.6”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5A0BB31F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5A0BB31F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63FF30BE" w:rsidR="00DA2E27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DA2E27">
              <w:rPr>
                <w:rFonts w:cstheme="minorHAnsi"/>
                <w:sz w:val="20"/>
                <w:szCs w:val="20"/>
              </w:rPr>
              <w:t>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5F9C150A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Wh</w:t>
            </w:r>
            <w:proofErr w:type="spellEnd"/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0427C74">
        <w:trPr>
          <w:cantSplit/>
          <w:trHeight w:val="1990"/>
          <w:jc w:val="center"/>
        </w:trPr>
        <w:tc>
          <w:tcPr>
            <w:tcW w:w="10485" w:type="dxa"/>
            <w:gridSpan w:val="5"/>
          </w:tcPr>
          <w:p w14:paraId="770AF41C" w14:textId="36B5D5DE" w:rsidR="00DA2E27" w:rsidRDefault="00DA2E27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04984F39" w14:textId="49301A59" w:rsidR="00CE6DD4" w:rsidRPr="00CE6DD4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zasadę działania systemu </w:t>
            </w:r>
            <w:proofErr w:type="spellStart"/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antyzamrożeniowego</w:t>
            </w:r>
            <w:proofErr w:type="spellEnd"/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układu odzysku ciepła dla temperatury powietrza zewnętrznego 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oddzielnie dla 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21,-15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=-15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 oraz 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21,-7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=-7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</w:t>
            </w:r>
            <w:r w:rsidR="00625AB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6223EABD" w14:textId="12C11114" w:rsidR="00CE6DD4" w:rsidRPr="00BA5D71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obliczenia mocy cieplnej lub chłodniczej niezbę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dnej do przeprowadzenia Testów od 1 do </w:t>
            </w:r>
            <w:ins w:id="20" w:author="Autor">
              <w:r w:rsidR="00A10B86">
                <w:rPr>
                  <w:rFonts w:ascii="Calibri" w:eastAsia="Times New Roman" w:hAnsi="Calibri" w:cs="Calibri"/>
                  <w:i/>
                  <w:color w:val="000000" w:themeColor="text1"/>
                  <w:sz w:val="20"/>
                  <w:szCs w:val="20"/>
                  <w:lang w:eastAsia="pl-PL"/>
                </w:rPr>
                <w:t>5</w:t>
              </w:r>
            </w:ins>
            <w:del w:id="21" w:author="Autor">
              <w:r w:rsidR="00625AB4" w:rsidRPr="00BA5D71" w:rsidDel="00A10B86">
                <w:rPr>
                  <w:rFonts w:ascii="Calibri" w:eastAsia="Times New Roman" w:hAnsi="Calibri" w:cs="Calibri"/>
                  <w:i/>
                  <w:color w:val="000000" w:themeColor="text1"/>
                  <w:sz w:val="20"/>
                  <w:szCs w:val="20"/>
                  <w:lang w:eastAsia="pl-PL"/>
                </w:rPr>
                <w:delText>9</w:delText>
              </w:r>
            </w:del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opisanych </w:t>
            </w:r>
            <w:r w:rsidR="2C40A8E8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6545E97F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  <w:p w14:paraId="17BA903E" w14:textId="62F83F94" w:rsidR="00DA2E27" w:rsidRPr="00CE6DD4" w:rsidDel="004278AA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obliczenia zużycia energii elektrycznej niezbędnej do przeprowadzenia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Testów od 1 do </w:t>
            </w:r>
            <w:ins w:id="22" w:author="Autor">
              <w:r w:rsidR="00A10B86">
                <w:rPr>
                  <w:rFonts w:ascii="Calibri" w:eastAsia="Times New Roman" w:hAnsi="Calibri" w:cs="Calibri"/>
                  <w:i/>
                  <w:color w:val="000000" w:themeColor="text1"/>
                  <w:sz w:val="20"/>
                  <w:szCs w:val="20"/>
                  <w:lang w:eastAsia="pl-PL"/>
                </w:rPr>
                <w:t>5</w:t>
              </w:r>
            </w:ins>
            <w:del w:id="23" w:author="Autor">
              <w:r w:rsidR="00625AB4" w:rsidRPr="00BA5D71" w:rsidDel="00A10B86">
                <w:rPr>
                  <w:rFonts w:ascii="Calibri" w:eastAsia="Times New Roman" w:hAnsi="Calibri" w:cs="Calibri"/>
                  <w:i/>
                  <w:color w:val="000000" w:themeColor="text1"/>
                  <w:sz w:val="20"/>
                  <w:szCs w:val="20"/>
                  <w:lang w:eastAsia="pl-PL"/>
                </w:rPr>
                <w:delText>9</w:delText>
              </w:r>
            </w:del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opisanych </w:t>
            </w:r>
            <w:r w:rsidR="0F8B1D50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47EBA4C6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</w:tc>
      </w:tr>
    </w:tbl>
    <w:p w14:paraId="5EE2B114" w14:textId="7EB3FF74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70700A4F" w14:textId="356E89D9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lastRenderedPageBreak/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0FD19DEF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Hałas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16.7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Hałas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777C3DEB" w:rsidR="00943012" w:rsidRPr="00384B67" w:rsidRDefault="00720E3C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“16.7”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03AC2738" w:rsidR="00943012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0F258D0">
        <w:trPr>
          <w:cantSplit/>
          <w:trHeight w:val="2074"/>
          <w:jc w:val="center"/>
        </w:trPr>
        <w:tc>
          <w:tcPr>
            <w:tcW w:w="10485" w:type="dxa"/>
            <w:gridSpan w:val="5"/>
          </w:tcPr>
          <w:p w14:paraId="751B49FF" w14:textId="35C4DBD8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594BC992" w14:textId="77777777" w:rsidR="00943012" w:rsidRPr="004711EB" w:rsidRDefault="00CE6DD4" w:rsidP="00871DD6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opis w jaki sposób Wykonawca ma zamiar zrealizować tłumienie hałasu z obudowy Centrali wentylacyjnej B oraz hałasu z instalacji nawiewnej i wywiewnej.</w:t>
            </w:r>
          </w:p>
          <w:p w14:paraId="0C24FD97" w14:textId="3A66BBD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32F2BB77" w14:textId="120BFC2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1C4E0336" w14:textId="6E8CAF64" w:rsidR="00943012" w:rsidDel="00A10B86" w:rsidRDefault="00943012" w:rsidP="70A62EBD">
      <w:pPr>
        <w:rPr>
          <w:del w:id="24" w:author="Autor"/>
          <w:i/>
          <w:iCs/>
          <w:color w:val="44546A" w:themeColor="text2"/>
          <w:sz w:val="18"/>
          <w:szCs w:val="18"/>
        </w:rPr>
      </w:pPr>
    </w:p>
    <w:p w14:paraId="6520D6ED" w14:textId="02DAEC4B" w:rsidR="0055228F" w:rsidDel="00A10B86" w:rsidRDefault="0055228F" w:rsidP="70A62EBD">
      <w:pPr>
        <w:rPr>
          <w:del w:id="25" w:author="Autor"/>
          <w:i/>
          <w:iCs/>
          <w:color w:val="44546A" w:themeColor="text2"/>
          <w:sz w:val="18"/>
          <w:szCs w:val="18"/>
        </w:rPr>
      </w:pPr>
    </w:p>
    <w:p w14:paraId="17200931" w14:textId="23A7A8D4" w:rsidR="0055228F" w:rsidDel="00A10B86" w:rsidRDefault="0055228F" w:rsidP="70A62EBD">
      <w:pPr>
        <w:rPr>
          <w:del w:id="26" w:author="Autor"/>
          <w:i/>
          <w:iCs/>
          <w:color w:val="44546A" w:themeColor="text2"/>
          <w:sz w:val="18"/>
          <w:szCs w:val="18"/>
        </w:rPr>
      </w:pPr>
    </w:p>
    <w:p w14:paraId="398F5DA9" w14:textId="72048D9A" w:rsidR="0055228F" w:rsidDel="00A10B86" w:rsidRDefault="0055228F" w:rsidP="70A62EBD">
      <w:pPr>
        <w:rPr>
          <w:del w:id="27" w:author="Autor"/>
          <w:i/>
          <w:iCs/>
          <w:color w:val="44546A" w:themeColor="text2"/>
          <w:sz w:val="18"/>
          <w:szCs w:val="18"/>
        </w:rPr>
      </w:pPr>
    </w:p>
    <w:p w14:paraId="7A8DECDC" w14:textId="33B953D1" w:rsidR="0055228F" w:rsidDel="00A10B86" w:rsidRDefault="0055228F" w:rsidP="70A62EBD">
      <w:pPr>
        <w:rPr>
          <w:del w:id="28" w:author="Autor"/>
          <w:i/>
          <w:iCs/>
          <w:color w:val="44546A" w:themeColor="text2"/>
          <w:sz w:val="18"/>
          <w:szCs w:val="18"/>
        </w:rPr>
      </w:pPr>
    </w:p>
    <w:p w14:paraId="4955730A" w14:textId="67D150F7" w:rsidR="0055228F" w:rsidDel="00A10B86" w:rsidRDefault="0055228F" w:rsidP="70A62EBD">
      <w:pPr>
        <w:rPr>
          <w:del w:id="29" w:author="Autor"/>
          <w:i/>
          <w:iCs/>
          <w:color w:val="44546A" w:themeColor="text2"/>
          <w:sz w:val="18"/>
          <w:szCs w:val="18"/>
        </w:rPr>
      </w:pPr>
    </w:p>
    <w:p w14:paraId="27F25BC3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1FA00116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1676AFB0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Ryzyko przeciągu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16.8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Ryzyko przeciągu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5E7FE73E" w14:textId="55678394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“16.8”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  <w:p w14:paraId="7C719DDA" w14:textId="36A3DD1E" w:rsidR="00943012" w:rsidRPr="00384B67" w:rsidRDefault="00943012" w:rsidP="00871DD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43012" w:rsidRPr="00384B67" w:rsidDel="004278AA" w14:paraId="23B736DC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590C67C4" w:rsidR="00943012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16</w:t>
            </w:r>
            <w:r w:rsidR="00943012">
              <w:rPr>
                <w:rFonts w:cstheme="minorHAnsi"/>
                <w:sz w:val="20"/>
                <w:szCs w:val="20"/>
              </w:rPr>
              <w:t>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0427C74">
        <w:trPr>
          <w:cantSplit/>
          <w:trHeight w:val="1686"/>
          <w:jc w:val="center"/>
        </w:trPr>
        <w:tc>
          <w:tcPr>
            <w:tcW w:w="10485" w:type="dxa"/>
            <w:gridSpan w:val="5"/>
          </w:tcPr>
          <w:p w14:paraId="099428D6" w14:textId="6147F3A9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4B4C67D4" w14:textId="77777777" w:rsidR="00943012" w:rsidRPr="004711EB" w:rsidRDefault="00CE6DD4" w:rsidP="003E6CC3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opis w jaki sposób Wykonawca ma zamiar zrealizować 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dystrybucję powietrza w Mieszkaniu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z podaniem parametrów wpływających na mieszanie się strugi powietrza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6D1FF8F" w14:textId="69E82362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13EF3E16" w14:textId="516D634E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17CA9E74" w14:textId="77777777" w:rsidR="00EC4029" w:rsidRDefault="00EC4029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0B7A645E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00871DD6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648A8A96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 xml:space="preserve">Koszty całkowite </w:t>
            </w:r>
            <w:r w:rsidR="00082095"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720E3C" w:rsidRPr="00384B67" w:rsidDel="004278AA" w14:paraId="1CDD4813" w14:textId="77777777" w:rsidTr="00871DD6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64574951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720E3C">
              <w:rPr>
                <w:sz w:val="20"/>
                <w:szCs w:val="20"/>
                <w:u w:val="single"/>
              </w:rPr>
              <w:t>Koszty całkowite A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16.9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720E3C">
              <w:rPr>
                <w:sz w:val="20"/>
                <w:szCs w:val="20"/>
              </w:rPr>
              <w:t>Koszty całkowite A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03A48DE2" w:rsidR="00720E3C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</w:t>
            </w:r>
            <w:r w:rsidRPr="00A26611">
              <w:rPr>
                <w:sz w:val="20"/>
                <w:szCs w:val="20"/>
              </w:rPr>
              <w:t xml:space="preserve">Załącznikiem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“16.9”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00871DD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00871DD6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40372D76" w:rsidR="00720E3C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720E3C">
              <w:rPr>
                <w:rFonts w:cstheme="minorHAnsi"/>
                <w:sz w:val="20"/>
                <w:szCs w:val="20"/>
              </w:rPr>
              <w:t>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AE3C854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Koszty całkowite </w:t>
            </w:r>
            <w:r w:rsidR="0008209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00871DD6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D851D28" w14:textId="6AE45EA2" w:rsidR="00082095" w:rsidRPr="0048396B" w:rsidDel="004278AA" w:rsidRDefault="00082095" w:rsidP="00082095">
            <w:pPr>
              <w:spacing w:before="160" w:after="160"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należy wykonać w Załączniku nr 3.5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do Regulaminu.</w:t>
            </w:r>
          </w:p>
          <w:p w14:paraId="46BC39E2" w14:textId="3408D1BC" w:rsidR="00082095" w:rsidRPr="00CE0370" w:rsidDel="004278AA" w:rsidRDefault="00082095" w:rsidP="00CE0370">
            <w:pPr>
              <w:pStyle w:val="Akapitzlist"/>
              <w:numPr>
                <w:ilvl w:val="0"/>
                <w:numId w:val="17"/>
              </w:numP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wraz z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16A89032" w:rsidR="00720E3C" w:rsidRPr="0048396B" w:rsidDel="004278AA" w:rsidRDefault="00082095" w:rsidP="00871DD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 w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entylacji B wraz z 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 np. koszty materiału, robocizny, dystrybucji, promocji, marketingu, transportu, montażu. Zamawiający wymaga również podania kosztów serwisu, kosztu materiałów eksploatacyjnych, w ujęciu rocznym w okresie 15 lat.</w:t>
            </w:r>
          </w:p>
        </w:tc>
      </w:tr>
    </w:tbl>
    <w:p w14:paraId="605D4AA9" w14:textId="77777777" w:rsidR="003E6CC3" w:rsidRDefault="003E6CC3" w:rsidP="70A62EBD">
      <w:pPr>
        <w:rPr>
          <w:i/>
          <w:iCs/>
          <w:color w:val="44546A" w:themeColor="text2"/>
          <w:sz w:val="18"/>
          <w:szCs w:val="18"/>
        </w:rPr>
      </w:pPr>
      <w:bookmarkStart w:id="30" w:name="_GoBack"/>
      <w:bookmarkEnd w:id="30"/>
    </w:p>
    <w:p w14:paraId="2831BC40" w14:textId="0A204915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8266A6">
        <w:rPr>
          <w:i/>
          <w:iCs/>
          <w:color w:val="44546A" w:themeColor="text2"/>
          <w:sz w:val="18"/>
          <w:szCs w:val="18"/>
        </w:rPr>
        <w:t>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68F5FCB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4EAD9CB9" w:rsidR="00BC7B93" w:rsidRDefault="00BC7B93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68F5FCB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692CEC8F" w:rsidR="00E52ECF" w:rsidRDefault="00E52ECF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68F5FCB">
              <w:rPr>
                <w:sz w:val="20"/>
                <w:szCs w:val="20"/>
              </w:rPr>
              <w:lastRenderedPageBreak/>
              <w:t xml:space="preserve">W ramach </w:t>
            </w:r>
            <w:r w:rsidR="00C95CAC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C95CAC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 xml:space="preserve">Przychód z </w:t>
            </w:r>
            <w:r w:rsidR="007B326F">
              <w:rPr>
                <w:sz w:val="20"/>
                <w:szCs w:val="20"/>
                <w:u w:val="single"/>
              </w:rPr>
              <w:t>K</w:t>
            </w:r>
            <w:r w:rsidR="007B326F" w:rsidRPr="068F5FCB">
              <w:rPr>
                <w:sz w:val="20"/>
                <w:szCs w:val="20"/>
                <w:u w:val="single"/>
              </w:rPr>
              <w:t xml:space="preserve">omercjalizacji </w:t>
            </w:r>
            <w:r w:rsidRPr="068F5FCB">
              <w:rPr>
                <w:sz w:val="20"/>
                <w:szCs w:val="20"/>
                <w:u w:val="single"/>
              </w:rPr>
              <w:t>Wyników Prac B+R</w:t>
            </w:r>
            <w:r w:rsidRPr="068F5FCB">
              <w:rPr>
                <w:sz w:val="20"/>
                <w:szCs w:val="20"/>
              </w:rPr>
              <w:t xml:space="preserve"> ocenie zgodnie z metodologią określoną w </w:t>
            </w:r>
            <w:r w:rsidR="004711EB">
              <w:rPr>
                <w:sz w:val="20"/>
                <w:szCs w:val="20"/>
              </w:rPr>
              <w:t>pkt</w:t>
            </w:r>
            <w:r w:rsidR="00476FB5">
              <w:rPr>
                <w:sz w:val="20"/>
                <w:szCs w:val="20"/>
              </w:rPr>
              <w:t>.</w:t>
            </w:r>
            <w:r w:rsidR="004711EB">
              <w:rPr>
                <w:sz w:val="20"/>
                <w:szCs w:val="20"/>
              </w:rPr>
              <w:t xml:space="preserve"> 16.10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</w:t>
            </w:r>
            <w:r w:rsidR="00AF017A">
              <w:rPr>
                <w:sz w:val="20"/>
                <w:szCs w:val="20"/>
              </w:rPr>
              <w:t xml:space="preserve">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5 do Regulaminu podlegać będzie oferowany NCBR przez </w:t>
            </w:r>
            <w:r w:rsidR="00C95CAC" w:rsidRPr="068F5FCB">
              <w:rPr>
                <w:sz w:val="20"/>
                <w:szCs w:val="20"/>
              </w:rPr>
              <w:t xml:space="preserve">Wnioskodawcę 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00273CB6">
              <w:t xml:space="preserve">, czyli </w:t>
            </w:r>
            <w:r w:rsidR="008266A6" w:rsidRP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68275C01" w14:textId="787F748D" w:rsidR="007D2848" w:rsidRDefault="00273CB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68F5FC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007D2848"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007B326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8266A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06F1817C" w:rsidR="00E52ECF" w:rsidRDefault="00E52ECF" w:rsidP="00CE037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8266A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4B0DC97A" w:rsidR="00E52ECF" w:rsidRPr="009C0B86" w:rsidRDefault="00D4687B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8266A6">
              <w:rPr>
                <w:rFonts w:cstheme="minorHAnsi"/>
                <w:sz w:val="20"/>
                <w:szCs w:val="20"/>
              </w:rPr>
              <w:t>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600909C9" w:rsidR="00E52ECF" w:rsidRPr="00C73907" w:rsidRDefault="2E076120" w:rsidP="00273CB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czyli 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024D8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B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, 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51775545" w14:textId="4360823F" w:rsidR="007D2848" w:rsidDel="00A10B86" w:rsidRDefault="007D2848" w:rsidP="70A62EBD">
      <w:pPr>
        <w:rPr>
          <w:del w:id="31" w:author="Autor"/>
          <w:i/>
          <w:iCs/>
          <w:color w:val="44546A" w:themeColor="text2"/>
          <w:sz w:val="18"/>
          <w:szCs w:val="18"/>
        </w:rPr>
      </w:pPr>
    </w:p>
    <w:p w14:paraId="5BC8793F" w14:textId="68718BC0" w:rsidR="0055228F" w:rsidDel="00A10B86" w:rsidRDefault="0055228F" w:rsidP="70A62EBD">
      <w:pPr>
        <w:rPr>
          <w:del w:id="32" w:author="Autor"/>
          <w:i/>
          <w:iCs/>
          <w:color w:val="44546A" w:themeColor="text2"/>
          <w:sz w:val="18"/>
          <w:szCs w:val="18"/>
        </w:rPr>
      </w:pPr>
    </w:p>
    <w:p w14:paraId="276F9146" w14:textId="1C160AB0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273CB6">
        <w:rPr>
          <w:i/>
          <w:iCs/>
          <w:color w:val="44546A" w:themeColor="text2"/>
          <w:sz w:val="18"/>
          <w:szCs w:val="18"/>
        </w:rPr>
        <w:t>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5DDB2A24" w:rsidR="6A6FFC86" w:rsidRDefault="6A6FFC86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2BD92D3C" w:rsidR="70A62EBD" w:rsidRDefault="70A62EBD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476FB5">
              <w:rPr>
                <w:sz w:val="20"/>
                <w:szCs w:val="20"/>
              </w:rPr>
              <w:t xml:space="preserve">pkt. 16.11 </w:t>
            </w:r>
            <w:r w:rsidRPr="70A62EBD">
              <w:rPr>
                <w:sz w:val="20"/>
                <w:szCs w:val="20"/>
              </w:rPr>
              <w:t>Załącznik</w:t>
            </w:r>
            <w:r w:rsidR="00476FB5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476FB5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007D2848" w:rsidRPr="70A62EBD">
              <w:rPr>
                <w:sz w:val="20"/>
                <w:szCs w:val="20"/>
              </w:rPr>
              <w:t>W</w:t>
            </w:r>
            <w:r w:rsidR="007D2848">
              <w:rPr>
                <w:sz w:val="20"/>
                <w:szCs w:val="20"/>
              </w:rPr>
              <w:t>nioskodawcę</w:t>
            </w:r>
            <w:r w:rsidR="007D2848" w:rsidRPr="70A62EBD">
              <w:rPr>
                <w:sz w:val="20"/>
                <w:szCs w:val="20"/>
              </w:rPr>
              <w:t xml:space="preserve">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00D71F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5562F90E" w14:textId="2CB6A7CE" w:rsidR="007D2848" w:rsidRPr="00273CB6" w:rsidRDefault="00273CB6" w:rsidP="70A62EB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007D2848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  <w:p w14:paraId="67191185" w14:textId="77777777" w:rsidR="70A62EBD" w:rsidRDefault="70A62EBD" w:rsidP="70A62EBD">
            <w:pPr>
              <w:jc w:val="both"/>
              <w:rPr>
                <w:sz w:val="20"/>
                <w:szCs w:val="20"/>
              </w:rPr>
            </w:pPr>
          </w:p>
        </w:tc>
      </w:tr>
      <w:tr w:rsidR="70A62EBD" w14:paraId="6FE0B51A" w14:textId="77777777" w:rsidTr="00273CB6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CA2D833" w:rsidR="70A62EBD" w:rsidRDefault="70A62EBD" w:rsidP="00CE0370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1857E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0273CB6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76B358C0" w:rsidR="70A62EBD" w:rsidRDefault="00D4687B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73CB6">
              <w:rPr>
                <w:sz w:val="20"/>
                <w:szCs w:val="20"/>
              </w:rPr>
              <w:t>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04B3664C" w:rsidR="0A1586F0" w:rsidRDefault="0A1586F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76FB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77A83E40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8F701E2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1559"/>
        <w:gridCol w:w="2977"/>
      </w:tblGrid>
      <w:tr w:rsidR="00BA1B91" w:rsidRPr="00384B67" w:rsidDel="004278AA" w14:paraId="0C30421B" w14:textId="77777777" w:rsidTr="40094D70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40094D70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25D591DF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  <w:u w:val="single"/>
              </w:rPr>
              <w:t>Cena za realizację</w:t>
            </w:r>
            <w:r w:rsidR="00C518DF" w:rsidRPr="70A62EBD"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Etapu 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16.12 </w:t>
            </w:r>
            <w:r w:rsidRPr="70A62EBD">
              <w:rPr>
                <w:sz w:val="20"/>
                <w:szCs w:val="20"/>
              </w:rPr>
              <w:t xml:space="preserve">Załączniku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</w:t>
            </w:r>
            <w:r w:rsidR="00C518DF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>Cena za realizację</w:t>
            </w:r>
            <w:r w:rsidRPr="70A62EBD">
              <w:rPr>
                <w:sz w:val="20"/>
                <w:szCs w:val="20"/>
              </w:rPr>
              <w:t xml:space="preserve"> Etapu 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D4687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0D4687B">
        <w:trPr>
          <w:cantSplit/>
          <w:trHeight w:val="895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08DF5408" w14:textId="21AC18D0" w:rsidR="00027A88" w:rsidRPr="009C0B86" w:rsidRDefault="00D4687B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16.12</w:t>
            </w:r>
          </w:p>
        </w:tc>
        <w:tc>
          <w:tcPr>
            <w:tcW w:w="2835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0D4687B">
        <w:trPr>
          <w:cantSplit/>
          <w:trHeight w:val="895"/>
          <w:jc w:val="center"/>
        </w:trPr>
        <w:tc>
          <w:tcPr>
            <w:tcW w:w="704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6EDDCDC8" w:rsidR="0058688E" w:rsidRDefault="0058688E" w:rsidP="70A62EBD"/>
    <w:p w14:paraId="4E2C6F03" w14:textId="2A58A603" w:rsidR="0055228F" w:rsidDel="00A10B86" w:rsidRDefault="0055228F" w:rsidP="70A62EBD">
      <w:pPr>
        <w:rPr>
          <w:del w:id="33" w:author="Autor"/>
        </w:rPr>
      </w:pPr>
    </w:p>
    <w:p w14:paraId="6D4DE27F" w14:textId="0C3D3433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058688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1BED22DE" w:rsidR="00BA1B91" w:rsidRPr="00AE73D0" w:rsidRDefault="00BA1B91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00C518DF" w:rsidRPr="00C949F5">
              <w:rPr>
                <w:sz w:val="20"/>
                <w:szCs w:val="20"/>
                <w:u w:val="single"/>
              </w:rPr>
              <w:t xml:space="preserve">Cena za realizację </w:t>
            </w:r>
            <w:r w:rsidRPr="70A62EBD">
              <w:rPr>
                <w:sz w:val="20"/>
                <w:szCs w:val="20"/>
                <w:u w:val="single"/>
              </w:rPr>
              <w:t>Etapu II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16.13 </w:t>
            </w:r>
            <w:r w:rsidRPr="70A62EBD">
              <w:rPr>
                <w:sz w:val="20"/>
                <w:szCs w:val="20"/>
              </w:rPr>
              <w:t>Załącznik</w:t>
            </w:r>
            <w:r w:rsidR="00AF017A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</w:t>
            </w:r>
            <w:r w:rsidR="00C518DF" w:rsidRPr="70A62EBD">
              <w:rPr>
                <w:sz w:val="20"/>
                <w:szCs w:val="20"/>
              </w:rPr>
              <w:t>oferowan</w:t>
            </w:r>
            <w:r w:rsidR="00C518DF">
              <w:rPr>
                <w:sz w:val="20"/>
                <w:szCs w:val="20"/>
              </w:rPr>
              <w:t>a</w:t>
            </w:r>
            <w:r w:rsidR="00C518DF"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 xml:space="preserve">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 xml:space="preserve">Cena za realizację </w:t>
            </w:r>
            <w:r w:rsidRPr="70A62EBD">
              <w:rPr>
                <w:sz w:val="20"/>
                <w:szCs w:val="20"/>
              </w:rPr>
              <w:t xml:space="preserve">Etapu II.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0027A88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0027A88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47FDC4A" w:rsidR="00027A88" w:rsidRPr="009C0B86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027A88">
              <w:rPr>
                <w:rFonts w:cstheme="minorHAnsi"/>
                <w:sz w:val="20"/>
                <w:szCs w:val="20"/>
              </w:rPr>
              <w:t>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0027A88">
        <w:trPr>
          <w:cantSplit/>
          <w:trHeight w:val="833"/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E2EFD9" w:themeFill="accent6" w:themeFillTint="33"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5AF8CF1B" w:rsidR="00E51364" w:rsidRDefault="001D3A7B" w:rsidP="00871DD6">
      <w:pPr>
        <w:pStyle w:val="Nagwek1"/>
        <w:rPr>
          <w:rFonts w:cstheme="minorHAnsi"/>
        </w:rPr>
      </w:pPr>
      <w:r>
        <w:t>OPIS KONCEPCYJNY PLAN</w:t>
      </w:r>
      <w:r w:rsidR="00871DD6">
        <w:t xml:space="preserve">OWANEGO SYSTEMU W RAMACH   </w:t>
      </w:r>
      <w:r w:rsidR="007A3632">
        <w:rPr>
          <w:rFonts w:cstheme="minorHAnsi"/>
        </w:rPr>
        <w:t>DZIAŁANIA 2: „WENTYLACJA MIESZKAŃ”</w:t>
      </w:r>
    </w:p>
    <w:p w14:paraId="189B8FF2" w14:textId="77777777" w:rsidR="00871DD6" w:rsidRPr="00871DD6" w:rsidRDefault="00871DD6" w:rsidP="00871DD6"/>
    <w:p w14:paraId="719B70B7" w14:textId="05CFB7CD" w:rsidR="001D3A7B" w:rsidRPr="00871DD6" w:rsidRDefault="001D3A7B" w:rsidP="001D3A7B">
      <w:pPr>
        <w:jc w:val="both"/>
        <w:rPr>
          <w:sz w:val="20"/>
          <w:szCs w:val="20"/>
        </w:rPr>
      </w:pPr>
      <w:r w:rsidRPr="00871DD6">
        <w:rPr>
          <w:sz w:val="20"/>
          <w:szCs w:val="20"/>
        </w:rPr>
        <w:t xml:space="preserve">W ramach niniejszej części Wniosku, </w:t>
      </w:r>
      <w:r w:rsidR="009D2BCC" w:rsidRPr="00871DD6">
        <w:rPr>
          <w:sz w:val="20"/>
          <w:szCs w:val="20"/>
        </w:rPr>
        <w:t xml:space="preserve">Wnioskodawca </w:t>
      </w:r>
      <w:r w:rsidRPr="00871DD6">
        <w:rPr>
          <w:sz w:val="20"/>
          <w:szCs w:val="20"/>
        </w:rPr>
        <w:t xml:space="preserve">jest zobligowany przedstawić opis koncepcyjny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 w:rsidR="00871DD6" w:rsidRPr="00871DD6">
        <w:rPr>
          <w:sz w:val="20"/>
          <w:szCs w:val="20"/>
        </w:rPr>
        <w:t xml:space="preserve"> </w:t>
      </w:r>
      <w:r w:rsidRPr="00871DD6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00871DD6">
        <w:rPr>
          <w:sz w:val="20"/>
          <w:szCs w:val="20"/>
        </w:rPr>
        <w:t>go Rozwiązania</w:t>
      </w:r>
      <w:r w:rsidRPr="00871DD6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34" w:name="_Hlk69913709"/>
      <w:r w:rsidR="00C518DF" w:rsidRPr="00871DD6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34"/>
    </w:p>
    <w:p w14:paraId="06AC4DB7" w14:textId="71E81E21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 na podstawie której Zamawiający dokona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do 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A2661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38E57C7B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0FA59655">
        <w:fldChar w:fldCharType="begin"/>
      </w:r>
      <w:r>
        <w:instrText xml:space="preserve"> SEQ Tabela \* ARABIC \s 1 </w:instrText>
      </w:r>
      <w:r w:rsidRPr="0FA59655">
        <w:fldChar w:fldCharType="separate"/>
      </w:r>
      <w:r w:rsidR="006A64C5" w:rsidRPr="0FA59655">
        <w:rPr>
          <w:noProof/>
        </w:rPr>
        <w:t>1</w:t>
      </w:r>
      <w:r w:rsidRPr="0FA59655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3D0C5D">
        <w:t xml:space="preserve">Systemu </w:t>
      </w:r>
      <w:r w:rsidR="003D0C5D" w:rsidRPr="003D0C5D">
        <w:t>wentylacji B wraz z Centralnym systemem nadzorującym</w:t>
      </w:r>
      <w:r w:rsidR="00A83583">
        <w:t>”</w:t>
      </w:r>
      <w:r w:rsidR="00A83583" w:rsidRPr="00A83583">
        <w:t xml:space="preserve"> </w:t>
      </w:r>
      <w:r w:rsidR="00A83583">
        <w:t xml:space="preserve">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3D0C5D">
        <w:t>17</w:t>
      </w:r>
      <w:r w:rsidR="00E975AC">
        <w:t>.1</w:t>
      </w:r>
      <w:r w:rsidR="00A35C26">
        <w:t xml:space="preserve"> oraz 17.2 </w:t>
      </w:r>
      <w:r w:rsidR="00E975AC">
        <w:t xml:space="preserve"> </w:t>
      </w:r>
      <w:r w:rsidR="00A83583">
        <w:t>dla</w:t>
      </w:r>
      <w:r w:rsidR="00A83583" w:rsidRPr="00A83583">
        <w:t xml:space="preserve">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06BD94A6" w14:textId="77777777" w:rsidTr="77161185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49660DD3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B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wraz </w:t>
            </w:r>
            <w:r w:rsidR="003D0C5D" w:rsidRP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 Centralnym systemem nadzorującym</w:t>
            </w:r>
          </w:p>
        </w:tc>
      </w:tr>
      <w:tr w:rsidR="009C051E" w14:paraId="76FCF181" w14:textId="77777777" w:rsidTr="77161185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0571B667" w14:textId="01F03A3D" w:rsidR="0043629E" w:rsidRDefault="58283892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70A62EBD">
              <w:rPr>
                <w:sz w:val="20"/>
                <w:szCs w:val="20"/>
              </w:rPr>
              <w:t>W opisie</w:t>
            </w:r>
            <w:r w:rsidR="00AA5DC0">
              <w:rPr>
                <w:sz w:val="20"/>
                <w:szCs w:val="20"/>
              </w:rPr>
              <w:t xml:space="preserve"> koncepcji</w:t>
            </w:r>
            <w:r w:rsidRPr="70A62EBD">
              <w:rPr>
                <w:sz w:val="20"/>
                <w:szCs w:val="20"/>
              </w:rPr>
              <w:t xml:space="preserve"> należy podać w szczególności</w:t>
            </w:r>
            <w:r w:rsidRPr="70A62EBD">
              <w:rPr>
                <w:sz w:val="20"/>
                <w:szCs w:val="20"/>
                <w:lang w:eastAsia="pl-PL"/>
              </w:rPr>
              <w:t>:</w:t>
            </w:r>
          </w:p>
          <w:p w14:paraId="17D4079F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3C3514B6" w14:textId="7A12F56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B wraz z Centralnym systemem nadzorującym – opis głównych elementów składowych Systemu B ze schematem blokowym przedstawiającym elementy składowe Systemu B oraz powiązania między nimi,</w:t>
            </w:r>
          </w:p>
          <w:p w14:paraId="5B685B90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4D8D8E29" w14:textId="6AB6B02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 wraz z Centralnym systemem 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4A93957C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42497394" w14:textId="22A7E470" w:rsidR="00822CF5" w:rsidRPr="00822CF5" w:rsidRDefault="00822CF5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opis rozwiązań z zakresu ergonomii i bezpieczeństwa dla użytkownika,</w:t>
            </w:r>
          </w:p>
          <w:p w14:paraId="1ADA80AE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4B874364" w14:textId="5AE1FEAF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1F31254D" w14:textId="56A8217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3B70C9DF" w14:textId="599BEA3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zastosowanych w Systemie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 systemem nadzorującym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/Demonstratorach Systemu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0FD541D" w14:textId="0AF1491C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zestawienie parametrów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m.in.: Środowiskowa jakość powietrza, Mikrobiologiczna jakość powietrza, Odzysk ciepła</w:t>
            </w:r>
            <w:ins w:id="35" w:author="Autor">
              <w:r w:rsidR="00A10B86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i</w:t>
              </w:r>
            </w:ins>
            <w:del w:id="36" w:author="Autor">
              <w:r w:rsidRPr="0ACA543E" w:rsidDel="00A10B86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,</w:delText>
              </w:r>
            </w:del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chłodu</w:t>
            </w:r>
            <w:del w:id="37" w:author="Autor">
              <w:r w:rsidRPr="0ACA543E" w:rsidDel="00A10B86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 i wilgoci</w:delText>
              </w:r>
            </w:del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ins w:id="38" w:author="Autor">
              <w:r w:rsidR="00A10B86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Wilgotność powietrza nawiewanego,</w:t>
              </w:r>
            </w:ins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Zużycie energii elektrycznej, Hałas, Efektywność wentylacji, Ryzyko przeciągu.</w:t>
            </w:r>
          </w:p>
          <w:p w14:paraId="4190D026" w14:textId="06B2EAF6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skalowalność Systemu wentylacji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przez Wnioskodawcę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skali innej niż skala Demonstratora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FC290F7" w14:textId="77777777" w:rsidR="009128A0" w:rsidRPr="009128A0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8D54862" w14:textId="577788A9" w:rsidR="00822CF5" w:rsidRPr="00822CF5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sposób oczyszczania powietrza nawiewanego do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powietrza usuwanego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powietrza wewnętrznego w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Mieszkaniu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207F98A" w14:textId="6B08CFEB" w:rsidR="009C051E" w:rsidRPr="00720081" w:rsidRDefault="00AA5DC0" w:rsidP="0072008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9C051E" w14:paraId="0362A551" w14:textId="77777777" w:rsidTr="77161185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68FCFAB1" w:rsidR="009C051E" w:rsidRPr="00662F92" w:rsidRDefault="00A7137F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009C051E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</w:p>
        </w:tc>
      </w:tr>
      <w:tr w:rsidR="009C051E" w14:paraId="784F6E3E" w14:textId="77777777" w:rsidTr="77161185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vAlign w:val="center"/>
          </w:tcPr>
          <w:p w14:paraId="37C5570B" w14:textId="77777777" w:rsidR="009C051E" w:rsidRDefault="009C051E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</w:rPr>
            </w:pPr>
          </w:p>
          <w:p w14:paraId="28A90C73" w14:textId="09171239" w:rsidR="009C051E" w:rsidRPr="00662F92" w:rsidRDefault="00720081" w:rsidP="00270451">
            <w:pPr>
              <w:pStyle w:val="Akapitzlist"/>
              <w:spacing w:before="60" w:after="60" w:line="276" w:lineRule="auto"/>
              <w:ind w:left="31"/>
              <w:contextualSpacing w:val="0"/>
              <w:rPr>
                <w:rFonts w:cs="Times New Roman"/>
                <w:i/>
                <w:iCs/>
              </w:rPr>
            </w:pPr>
            <w:r w:rsidRPr="37E32BEF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37E32BEF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pis koncepcyjny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 w:rsidRPr="0055228F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28598F7B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3225D135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270451" w:rsidRPr="0055228F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), przy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6114D0AD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C85296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 w:rsidRPr="00C11BEC">
        <w:t xml:space="preserve"> </w:t>
      </w:r>
      <w:r w:rsidR="00E975AC">
        <w:t xml:space="preserve">- Wymaganie Jakościowe nr </w:t>
      </w:r>
      <w:r w:rsidR="003D0C5D">
        <w:t>17</w:t>
      </w:r>
      <w:r w:rsidR="00C11BEC">
        <w:t>.3</w:t>
      </w:r>
      <w:r w:rsidR="046360E9">
        <w:t xml:space="preserve"> </w:t>
      </w:r>
      <w:r w:rsidR="0043629E" w:rsidRPr="0043629E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2FFB1C2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ECB7B78" w14:textId="37D7A680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Zamawiający wymaga, aby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 w:rsid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System</w:t>
            </w:r>
            <w:r w:rsidR="00B55D64" w:rsidRP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wentylacji B wraz z Centralnym systemem nadzorującym</w:t>
            </w:r>
            <w:r w:rsidR="00B47769" w:rsidRPr="00B47769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</w:t>
            </w:r>
            <w:r w:rsidR="00563BAB" w:rsidRPr="00563BAB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00256AB1" w:rsidRPr="00256AB1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materiałów, urządzeń, konstrukcji, uniwersalności montażu, odzysku ciepła, chłodu i wilgoci, filtracji powietrza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3E6E3D4" w14:textId="77777777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5E01D3D1" w:rsidR="002F10F3" w:rsidRDefault="00563BAB" w:rsidP="00563BAB"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procesowej, jakie planuje zaimplementować, przedstawił ich założenia i uzasadnił ich innowacyjność</w:t>
            </w:r>
            <w:r w:rsidR="0028671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 </w:t>
            </w:r>
            <w:r w:rsidR="0028671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F25297C" w14:textId="6E106B00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00C6275B">
        <w:t>.3</w:t>
      </w:r>
      <w:r>
        <w:t xml:space="preserve">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3D0C5D">
        <w:t>17</w:t>
      </w:r>
      <w:r w:rsidR="00C11BEC">
        <w:t xml:space="preserve">.4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DD754FF" w14:textId="77777777" w:rsidTr="601FB1E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601FB1E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10AA9323" w14:textId="0BF6DB68" w:rsidR="00BD30C3" w:rsidRPr="00BD30C3" w:rsidRDefault="00563BAB" w:rsidP="00BD30C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Zamawiający wymaga, aby proponowany Przez Wykonawcę </w:t>
            </w:r>
            <w:r w:rsidR="00B55D64" w:rsidRPr="601FB1E3">
              <w:rPr>
                <w:rFonts w:ascii="Calibri" w:eastAsia="Calibri" w:hAnsi="Calibri"/>
                <w:sz w:val="20"/>
                <w:szCs w:val="20"/>
              </w:rPr>
              <w:t>System wentylacji B wraz z Centralnym systemem nadzorującym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odznaczał się potencjałem wdrożeniowym w skali kraju </w:t>
            </w:r>
            <w:r w:rsidR="3B140886" w:rsidRPr="601FB1E3">
              <w:rPr>
                <w:rFonts w:ascii="Calibri" w:eastAsia="Calibri" w:hAnsi="Calibri"/>
                <w:sz w:val="20"/>
                <w:szCs w:val="20"/>
              </w:rPr>
              <w:t>lub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Europy. Zamawiający wymaga, aby Wykonawca przedstawił opis wraz z uzasadnieniem potencjału wdrożeniowego</w:t>
            </w:r>
            <w:r w:rsidR="00BD30C3"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 w:rsidR="00BD30C3" w:rsidRPr="00BD30C3">
              <w:rPr>
                <w:rFonts w:ascii="Calibri" w:hAnsi="Calibri" w:cs="Calibri"/>
                <w:sz w:val="20"/>
                <w:szCs w:val="20"/>
              </w:rPr>
              <w:t>biorąc pod uwagę następujące cechy:   </w:t>
            </w:r>
          </w:p>
          <w:p w14:paraId="7ADB5B5C" w14:textId="77777777" w:rsidR="00BD30C3" w:rsidRPr="00BD30C3" w:rsidRDefault="00BD30C3" w:rsidP="00BD30C3">
            <w:pPr>
              <w:numPr>
                <w:ilvl w:val="0"/>
                <w:numId w:val="49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unikalność Systemu na rynku polskim lub europejskim,   </w:t>
            </w:r>
          </w:p>
          <w:p w14:paraId="4C4CDAB9" w14:textId="77777777" w:rsidR="00BD30C3" w:rsidRPr="00BD30C3" w:rsidRDefault="00BD30C3" w:rsidP="00BD30C3">
            <w:pPr>
              <w:numPr>
                <w:ilvl w:val="0"/>
                <w:numId w:val="50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wysoką konkurencyjność w porównaniu do obecnie stosowanych technologii,   </w:t>
            </w:r>
          </w:p>
          <w:p w14:paraId="3B6FC040" w14:textId="77777777" w:rsidR="00BD30C3" w:rsidRPr="00BD30C3" w:rsidRDefault="00BD30C3" w:rsidP="00BD30C3">
            <w:pPr>
              <w:numPr>
                <w:ilvl w:val="0"/>
                <w:numId w:val="51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prostotę skalowalności Systemu,   </w:t>
            </w:r>
          </w:p>
          <w:p w14:paraId="492F374F" w14:textId="77777777" w:rsidR="00BD30C3" w:rsidRPr="00BD30C3" w:rsidRDefault="00BD30C3" w:rsidP="00BD30C3">
            <w:pPr>
              <w:numPr>
                <w:ilvl w:val="0"/>
                <w:numId w:val="52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nieskomplikowane i szybkie wdrożenie Systemu,   </w:t>
            </w:r>
          </w:p>
          <w:p w14:paraId="3369A64B" w14:textId="77777777" w:rsidR="00BD30C3" w:rsidRPr="00BD30C3" w:rsidRDefault="00BD30C3" w:rsidP="00BD30C3">
            <w:pPr>
              <w:numPr>
                <w:ilvl w:val="0"/>
                <w:numId w:val="53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wysokie zapotrzebowanie na Systemu,   </w:t>
            </w:r>
          </w:p>
          <w:p w14:paraId="08F17729" w14:textId="28CD890D" w:rsidR="00F35D7F" w:rsidRPr="00BD30C3" w:rsidRDefault="00BD30C3" w:rsidP="00675264">
            <w:pPr>
              <w:numPr>
                <w:ilvl w:val="0"/>
                <w:numId w:val="54"/>
              </w:numPr>
              <w:ind w:left="360" w:firstLine="345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inne elementy adekwatne do wymagania. 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601FB1E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486C96D4" w:rsidR="002F10F3" w:rsidRPr="00662F92" w:rsidRDefault="00A22C3F" w:rsidP="00563BAB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o</w:t>
            </w:r>
            <w:r w:rsidR="00F35D7F" w:rsidRPr="48032388">
              <w:rPr>
                <w:i/>
                <w:iCs/>
                <w:sz w:val="20"/>
                <w:szCs w:val="20"/>
              </w:rPr>
              <w:t xml:space="preserve">pisać </w:t>
            </w:r>
            <w:r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>
              <w:rPr>
                <w:i/>
                <w:iCs/>
                <w:sz w:val="20"/>
                <w:szCs w:val="20"/>
              </w:rPr>
              <w:t>go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B55D64" w:rsidRPr="00B55D64">
              <w:rPr>
                <w:i/>
                <w:iCs/>
                <w:sz w:val="20"/>
                <w:szCs w:val="20"/>
              </w:rPr>
              <w:t>Systemu wentylacji B wraz z Centralnym systemem nadzorującym</w:t>
            </w:r>
            <w:r w:rsidR="00AD34FA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10053ED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0C6275B">
        <w:t xml:space="preserve">.4 </w:t>
      </w:r>
      <w:r w:rsidR="56CAEBF6">
        <w:t xml:space="preserve">Zakres prac do wykonania w Etapie I </w:t>
      </w:r>
      <w:proofErr w:type="spellStart"/>
      <w:r w:rsidR="56CAEBF6">
        <w:t>i</w:t>
      </w:r>
      <w:proofErr w:type="spellEnd"/>
      <w:r w:rsidR="56CAEBF6">
        <w:t xml:space="preserve"> II - </w:t>
      </w:r>
      <w:r w:rsidR="00563BAB">
        <w:t xml:space="preserve">Wymaganie Jakościowe nr </w:t>
      </w:r>
      <w:r w:rsidR="003D0C5D">
        <w:t>17</w:t>
      </w:r>
      <w:r w:rsidR="51FC563B">
        <w:t xml:space="preserve">.5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05D33D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0C5918EC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II</w:t>
            </w:r>
            <w:r w:rsidR="00F8352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- Harmonogram Prac</w:t>
            </w:r>
          </w:p>
        </w:tc>
      </w:tr>
      <w:tr w:rsidR="002F10F3" w14:paraId="52AEB208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A301591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</w:t>
            </w:r>
            <w:proofErr w:type="spellStart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Etapie II w celu opracowania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odpowiednio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wentylacyjnej B, Systemu automatyki B, Regulatora </w:t>
            </w:r>
            <w:proofErr w:type="spellStart"/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pomieszczeniowego</w:t>
            </w:r>
            <w:proofErr w:type="spellEnd"/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B, Centralnego systemu nadzorującego oraz Demonstratora 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>
              <w:rPr>
                <w:rStyle w:val="scxw188594972"/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90325A" w14:textId="1B7B9E8E" w:rsidR="002F10F3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A22C3F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Badawcze).</w:t>
            </w:r>
          </w:p>
          <w:p w14:paraId="707E6D33" w14:textId="0A3F1541" w:rsidR="00AD34FA" w:rsidRDefault="00E50C34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</w:t>
            </w:r>
            <w:r w:rsidR="00AD34FA">
              <w:rPr>
                <w:rStyle w:val="normaltextrun"/>
                <w:rFonts w:ascii="Calibri" w:hAnsi="Calibri" w:cs="Calibri"/>
                <w:sz w:val="20"/>
                <w:szCs w:val="20"/>
              </w:rPr>
              <w:t>armonogram wypłat Zaliczek (jeśli dotyczy),</w:t>
            </w:r>
          </w:p>
          <w:p w14:paraId="4B298186" w14:textId="4F5DC136" w:rsidR="00A56065" w:rsidRDefault="00A56065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082095">
              <w:rPr>
                <w:rStyle w:val="normaltextrun"/>
                <w:rFonts w:ascii="Calibri" w:hAnsi="Calibri" w:cs="Calibri"/>
                <w:sz w:val="20"/>
                <w:szCs w:val="20"/>
              </w:rPr>
              <w:t>B</w:t>
            </w:r>
            <w:r w:rsidR="00563BA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B130E3"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00A22C3F" w:rsidP="00F7415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>
              <w:rPr>
                <w:i/>
                <w:iCs/>
                <w:sz w:val="20"/>
                <w:szCs w:val="20"/>
              </w:rPr>
              <w:t>, przy czym</w:t>
            </w:r>
            <w:r w:rsidR="00563BAB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3F468BBA" w14:textId="1A61A903" w:rsidR="002F10F3" w:rsidRPr="00F35D7F" w:rsidRDefault="002F10F3" w:rsidP="00F35D7F">
      <w:pPr>
        <w:pStyle w:val="Legenda"/>
        <w:keepNext/>
      </w:pPr>
    </w:p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7C2EFC2B" w:rsidR="00ED650A" w:rsidRDefault="00ED650A" w:rsidP="00AD34FA">
      <w:pPr>
        <w:jc w:val="both"/>
        <w:rPr>
          <w:sz w:val="20"/>
          <w:szCs w:val="20"/>
        </w:rPr>
      </w:pPr>
      <w:r w:rsidRPr="7E0D39C7">
        <w:rPr>
          <w:sz w:val="20"/>
          <w:szCs w:val="20"/>
        </w:rPr>
        <w:t>Zamaw</w:t>
      </w:r>
      <w:r w:rsidR="002D4A9F" w:rsidRPr="7E0D39C7">
        <w:rPr>
          <w:sz w:val="20"/>
          <w:szCs w:val="20"/>
        </w:rPr>
        <w:t xml:space="preserve">iający wymaga, aby w Tabelach </w:t>
      </w:r>
      <w:r w:rsidR="00E975AC" w:rsidRPr="7E0D39C7">
        <w:rPr>
          <w:sz w:val="20"/>
          <w:szCs w:val="20"/>
        </w:rPr>
        <w:t>G</w:t>
      </w:r>
      <w:r w:rsidR="002D4A9F" w:rsidRPr="7E0D39C7">
        <w:rPr>
          <w:sz w:val="20"/>
          <w:szCs w:val="20"/>
        </w:rPr>
        <w:t xml:space="preserve">1 oraz </w:t>
      </w:r>
      <w:r w:rsidR="00E975AC" w:rsidRPr="7E0D39C7">
        <w:rPr>
          <w:sz w:val="20"/>
          <w:szCs w:val="20"/>
        </w:rPr>
        <w:t>G</w:t>
      </w:r>
      <w:r w:rsidR="007A3632">
        <w:rPr>
          <w:sz w:val="20"/>
          <w:szCs w:val="20"/>
        </w:rPr>
        <w:t>10</w:t>
      </w:r>
      <w:r w:rsidRPr="7E0D39C7">
        <w:rPr>
          <w:sz w:val="20"/>
          <w:szCs w:val="20"/>
        </w:rPr>
        <w:t xml:space="preserve"> </w:t>
      </w:r>
      <w:r w:rsidR="007B05AA" w:rsidRPr="7E0D39C7">
        <w:rPr>
          <w:sz w:val="20"/>
          <w:szCs w:val="20"/>
        </w:rPr>
        <w:t xml:space="preserve">Wnioskodawca </w:t>
      </w:r>
      <w:r w:rsidR="420DD254" w:rsidRPr="7E0D39C7">
        <w:rPr>
          <w:sz w:val="20"/>
          <w:szCs w:val="20"/>
        </w:rPr>
        <w:t>przedstawił</w:t>
      </w:r>
      <w:r w:rsidRPr="7E0D39C7">
        <w:rPr>
          <w:sz w:val="20"/>
          <w:szCs w:val="20"/>
        </w:rPr>
        <w:t xml:space="preserve"> swoje doświadczenie w realizacji prac badawczo-rozwojowych </w:t>
      </w:r>
      <w:r w:rsidR="00AD34FA">
        <w:rPr>
          <w:sz w:val="20"/>
          <w:szCs w:val="20"/>
        </w:rPr>
        <w:t xml:space="preserve">w obszarze </w:t>
      </w:r>
      <w:r w:rsidR="00F74153">
        <w:rPr>
          <w:sz w:val="20"/>
          <w:szCs w:val="20"/>
        </w:rPr>
        <w:t xml:space="preserve">systemów </w:t>
      </w:r>
      <w:r w:rsidR="00AD34FA">
        <w:rPr>
          <w:sz w:val="20"/>
          <w:szCs w:val="20"/>
        </w:rPr>
        <w:t xml:space="preserve">grzewczych lub </w:t>
      </w:r>
      <w:r w:rsidR="00F74153">
        <w:rPr>
          <w:sz w:val="20"/>
          <w:szCs w:val="20"/>
        </w:rPr>
        <w:t>wentylacji</w:t>
      </w:r>
      <w:r w:rsidR="00AD34FA">
        <w:rPr>
          <w:sz w:val="20"/>
          <w:szCs w:val="20"/>
        </w:rPr>
        <w:t xml:space="preserve"> lub klimatyzacji lub automatyki</w:t>
      </w:r>
      <w:r w:rsidR="00F74153">
        <w:rPr>
          <w:sz w:val="20"/>
          <w:szCs w:val="20"/>
        </w:rPr>
        <w:t xml:space="preserve"> </w:t>
      </w:r>
      <w:r w:rsidRPr="7E0D39C7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0715ABD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B55D6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17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0ADCFDD1" w:rsidR="00ED650A" w:rsidRDefault="00ED650A" w:rsidP="006D51E8">
      <w:pPr>
        <w:pStyle w:val="Legenda"/>
        <w:keepNext/>
      </w:pPr>
      <w:bookmarkStart w:id="39" w:name="_Ref20829676"/>
      <w:r>
        <w:lastRenderedPageBreak/>
        <w:t xml:space="preserve">Tabela </w:t>
      </w:r>
      <w:r w:rsidR="00E975AC">
        <w:t>G</w:t>
      </w:r>
      <w:r w:rsidR="00C6275B">
        <w:t>.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B55D64">
        <w:t>17</w:t>
      </w:r>
      <w:r w:rsidR="00C11BEC">
        <w:t xml:space="preserve">.6 </w:t>
      </w:r>
      <w:r w:rsidR="00F74153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F74153" w:rsidRPr="00664472" w14:paraId="77101B9C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08DB36E1" w:rsidR="00F74153" w:rsidRPr="0032582E" w:rsidRDefault="00F74153" w:rsidP="00AD34FA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>Opis doświadczenia 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w realizacji prac B+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R </w:t>
            </w:r>
            <w:r w:rsidR="004E16F4"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systemów </w:t>
            </w:r>
            <w:r w:rsidR="00AD34FA">
              <w:rPr>
                <w:b/>
                <w:bCs/>
                <w:color w:val="000000" w:themeColor="text1"/>
                <w:sz w:val="20"/>
                <w:szCs w:val="20"/>
              </w:rPr>
              <w:t>grzewczych lub wentylacji lub klimatyzacji lub automatyki</w:t>
            </w:r>
          </w:p>
        </w:tc>
      </w:tr>
      <w:tr w:rsidR="00ED650A" w:rsidRPr="00664472" w14:paraId="5F804EB5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5F0FB969" w:rsidR="00ED650A" w:rsidRDefault="00ED650A" w:rsidP="00AD34FA">
            <w:pPr>
              <w:spacing w:after="0"/>
              <w:jc w:val="both"/>
              <w:rPr>
                <w:sz w:val="20"/>
                <w:szCs w:val="20"/>
              </w:rPr>
            </w:pPr>
            <w:r w:rsidRPr="3DC4304E">
              <w:rPr>
                <w:sz w:val="20"/>
                <w:szCs w:val="20"/>
              </w:rPr>
              <w:t xml:space="preserve">Zamawiający wymaga, by </w:t>
            </w:r>
            <w:r w:rsidR="79F39EF7" w:rsidRPr="3DC4304E">
              <w:rPr>
                <w:sz w:val="20"/>
                <w:szCs w:val="20"/>
              </w:rPr>
              <w:t>W</w:t>
            </w:r>
            <w:r w:rsidR="007B05AA" w:rsidRPr="3DC4304E">
              <w:rPr>
                <w:sz w:val="20"/>
                <w:szCs w:val="20"/>
              </w:rPr>
              <w:t>nioskodawca</w:t>
            </w:r>
            <w:r w:rsidRPr="3DC4304E">
              <w:rPr>
                <w:sz w:val="20"/>
                <w:szCs w:val="20"/>
              </w:rPr>
              <w:t xml:space="preserve"> </w:t>
            </w:r>
            <w:r w:rsidR="0E74D456" w:rsidRPr="3DC4304E">
              <w:rPr>
                <w:sz w:val="20"/>
                <w:szCs w:val="20"/>
              </w:rPr>
              <w:t>przedstawił</w:t>
            </w:r>
            <w:r w:rsidRPr="3DC4304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004E16F4" w:rsidRPr="004E16F4">
              <w:rPr>
                <w:sz w:val="20"/>
                <w:szCs w:val="20"/>
              </w:rPr>
              <w:t xml:space="preserve"> systemów</w:t>
            </w:r>
            <w:r w:rsidR="00AD34FA">
              <w:rPr>
                <w:sz w:val="20"/>
                <w:szCs w:val="20"/>
              </w:rPr>
              <w:t xml:space="preserve"> grzewczych lub</w:t>
            </w:r>
            <w:r w:rsidR="004E16F4">
              <w:rPr>
                <w:sz w:val="20"/>
                <w:szCs w:val="20"/>
              </w:rPr>
              <w:t xml:space="preserve"> wentylacji</w:t>
            </w:r>
            <w:r w:rsidR="00AD34FA">
              <w:rPr>
                <w:sz w:val="20"/>
                <w:szCs w:val="20"/>
              </w:rPr>
              <w:t xml:space="preserve"> lub klimatyzacji lub automatyki</w:t>
            </w:r>
            <w:r w:rsidRPr="3DC4304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49B63696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C6275B">
        <w:t>.</w:t>
      </w:r>
      <w:r w:rsidR="00B55D64">
        <w:t>2.</w:t>
      </w:r>
      <w:r w:rsidR="00ED650A">
        <w:t xml:space="preserve"> Zespół Projektowy</w:t>
      </w:r>
      <w:r w:rsidR="22FC3DBC">
        <w:t xml:space="preserve"> </w:t>
      </w:r>
      <w:r w:rsidR="004E16F4">
        <w:t xml:space="preserve">– Wymaganie Jakościowe nr </w:t>
      </w:r>
      <w:r w:rsidR="00B55D64">
        <w:t>17</w:t>
      </w:r>
      <w:r w:rsidR="00C11BEC">
        <w:t xml:space="preserve">.6 </w:t>
      </w:r>
      <w:r w:rsidR="004E16F4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4E16F4" w:rsidRPr="00664472" w14:paraId="6B7CD79D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7AC93182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 w:rsidR="007A3632">
              <w:rPr>
                <w:color w:val="000000" w:themeColor="text1"/>
                <w:sz w:val="20"/>
                <w:szCs w:val="20"/>
              </w:rPr>
              <w:t>10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EF1E30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Opis doświadczenia członka Zespołu Projektowego we </w:t>
            </w:r>
            <w:r w:rsidRPr="00D97668">
              <w:rPr>
                <w:rFonts w:cstheme="minorHAnsi"/>
                <w:sz w:val="20"/>
                <w:szCs w:val="20"/>
              </w:rPr>
              <w:lastRenderedPageBreak/>
              <w:t>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427C74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427C74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01FC7855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</w:t>
      </w:r>
      <w:r w:rsidR="00EB0274">
        <w:rPr>
          <w:sz w:val="20"/>
          <w:szCs w:val="20"/>
        </w:rPr>
        <w:t xml:space="preserve">2.2 </w:t>
      </w:r>
      <w:r w:rsidRPr="70A62EBD">
        <w:rPr>
          <w:sz w:val="20"/>
          <w:szCs w:val="20"/>
        </w:rPr>
        <w:t>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57DD7E80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381D61F7" w:rsidR="00ED650A" w:rsidRPr="002E2CCF" w:rsidRDefault="00ED650A" w:rsidP="122F4AFE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122F4AFE">
        <w:rPr>
          <w:sz w:val="20"/>
          <w:szCs w:val="20"/>
        </w:rPr>
        <w:t xml:space="preserve">że osoby wskazane we Wniosku zostały poinformowane o regulacjach wynikających z RODO, ustawy z dnia 10 maja </w:t>
      </w:r>
      <w:r w:rsidR="1AB1BBBE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 xml:space="preserve">018 roku </w:t>
      </w:r>
      <w:r w:rsidRPr="122F4AFE">
        <w:rPr>
          <w:i/>
          <w:iCs/>
          <w:sz w:val="20"/>
          <w:szCs w:val="20"/>
        </w:rPr>
        <w:t>o ochronie danych</w:t>
      </w:r>
      <w:r w:rsidRPr="122F4AFE">
        <w:rPr>
          <w:sz w:val="20"/>
          <w:szCs w:val="20"/>
        </w:rPr>
        <w:t xml:space="preserve"> (</w:t>
      </w:r>
      <w:proofErr w:type="spellStart"/>
      <w:r w:rsidRPr="122F4AFE">
        <w:rPr>
          <w:sz w:val="20"/>
          <w:szCs w:val="20"/>
        </w:rPr>
        <w:t>t.j</w:t>
      </w:r>
      <w:proofErr w:type="spellEnd"/>
      <w:r w:rsidRPr="122F4AFE">
        <w:rPr>
          <w:sz w:val="20"/>
          <w:szCs w:val="20"/>
        </w:rPr>
        <w:t xml:space="preserve">. Dz. U. z </w:t>
      </w:r>
      <w:r w:rsidR="4BE01E8F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>019 r. poz. 1781) oraz powiązanymi z nim powszechnie obowiązującymi przepisami prawa polskiego,</w:t>
      </w:r>
    </w:p>
    <w:p w14:paraId="41A64B4E" w14:textId="77777777" w:rsidR="00C518DF" w:rsidRPr="00C518D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00C518DF">
        <w:rPr>
          <w:sz w:val="20"/>
          <w:szCs w:val="20"/>
        </w:rPr>
        <w:t>,</w:t>
      </w:r>
    </w:p>
    <w:p w14:paraId="4E9BFAAE" w14:textId="379EA48B" w:rsidR="00ED650A" w:rsidRPr="00C518DF" w:rsidRDefault="00C518DF" w:rsidP="00C518DF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C518DF">
        <w:rPr>
          <w:sz w:val="20"/>
          <w:szCs w:val="20"/>
        </w:rPr>
        <w:t xml:space="preserve">Wnioskodawca w razie ewentualnej realizacji prac B+R w Etapie II </w:t>
      </w:r>
      <w:r>
        <w:rPr>
          <w:sz w:val="20"/>
          <w:szCs w:val="20"/>
        </w:rPr>
        <w:t xml:space="preserve">oraz braku realizacji Wymagania Opcjonalnego w zakresie współpracy z Uczestnikiem Przedsięwzięcia w Strumieniu „System”, </w:t>
      </w:r>
      <w:r w:rsidRPr="00C518DF">
        <w:rPr>
          <w:sz w:val="20"/>
          <w:szCs w:val="20"/>
        </w:rPr>
        <w:t xml:space="preserve">zobowiązuje się dostarczyć na własny koszt Demonstrator Baterii </w:t>
      </w:r>
      <w:r>
        <w:rPr>
          <w:sz w:val="20"/>
          <w:szCs w:val="20"/>
        </w:rPr>
        <w:t>Partnerowi Strategicznemu</w:t>
      </w:r>
      <w:r w:rsidRPr="00C518DF">
        <w:rPr>
          <w:sz w:val="20"/>
          <w:szCs w:val="20"/>
        </w:rPr>
        <w:t>, wybrane</w:t>
      </w:r>
      <w:r>
        <w:rPr>
          <w:sz w:val="20"/>
          <w:szCs w:val="20"/>
        </w:rPr>
        <w:t>mu</w:t>
      </w:r>
      <w:r w:rsidRPr="00C518DF">
        <w:rPr>
          <w:sz w:val="20"/>
          <w:szCs w:val="20"/>
        </w:rPr>
        <w:t xml:space="preserve"> przez NCBR, w terminie wskazanym </w:t>
      </w:r>
      <w:r>
        <w:rPr>
          <w:sz w:val="20"/>
          <w:szCs w:val="20"/>
        </w:rPr>
        <w:t>w Umowie</w:t>
      </w:r>
      <w:r w:rsidR="00ED650A" w:rsidRPr="00C518DF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427C74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427C74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działań podejmowanych w celu komercjalizacji Rozwiązania w okresie </w:t>
      </w:r>
      <w:bookmarkStart w:id="40" w:name="_Hlk58885389"/>
      <w:r>
        <w:t>pięciu lat od zakończenia Etapu I</w:t>
      </w:r>
      <w:bookmarkEnd w:id="40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lastRenderedPageBreak/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51F47612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wskazanie prognozowanych przychodów </w:t>
      </w:r>
      <w:r w:rsidR="22DAB3FF">
        <w:t>W</w:t>
      </w:r>
      <w:r w:rsidR="5F276B88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</w:t>
      </w:r>
      <w:r w:rsidR="1E7386A6">
        <w:t>2</w:t>
      </w:r>
      <w:r>
        <w:t>),</w:t>
      </w:r>
    </w:p>
    <w:p w14:paraId="343A9D75" w14:textId="38AA2B78" w:rsidR="00ED650A" w:rsidRDefault="00ED650A" w:rsidP="007B326F">
      <w:pPr>
        <w:pStyle w:val="Akapitzlist"/>
        <w:numPr>
          <w:ilvl w:val="0"/>
          <w:numId w:val="12"/>
        </w:numPr>
        <w:jc w:val="both"/>
      </w:pPr>
      <w:r>
        <w:t xml:space="preserve">określenie sposobu uzyskania dla NCBR zwrotu wskazanego w art. </w:t>
      </w:r>
      <w:r w:rsidR="007B326F">
        <w:t xml:space="preserve">28 </w:t>
      </w:r>
      <w:r w:rsidRPr="6F53585B">
        <w:t>§</w:t>
      </w:r>
      <w:r w:rsidR="007B326F">
        <w:t>3</w:t>
      </w:r>
      <w:r>
        <w:t xml:space="preserve"> Umowy w okresie </w:t>
      </w:r>
      <w:r w:rsidR="007B326F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1E78C68E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 xml:space="preserve">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557F3BE5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>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1E71A893">
        <w:rPr>
          <w:sz w:val="20"/>
          <w:szCs w:val="20"/>
        </w:rPr>
        <w:t xml:space="preserve">Uwaga! Jeżeli </w:t>
      </w:r>
      <w:r w:rsidR="00400BAA" w:rsidRPr="1E71A893">
        <w:rPr>
          <w:sz w:val="20"/>
          <w:szCs w:val="20"/>
        </w:rPr>
        <w:t>Wni</w:t>
      </w:r>
      <w:r w:rsidR="001452E3" w:rsidRPr="1E71A893">
        <w:rPr>
          <w:sz w:val="20"/>
          <w:szCs w:val="20"/>
        </w:rPr>
        <w:t>o</w:t>
      </w:r>
      <w:r w:rsidR="00400BAA" w:rsidRPr="1E71A893">
        <w:rPr>
          <w:sz w:val="20"/>
          <w:szCs w:val="20"/>
        </w:rPr>
        <w:t>s</w:t>
      </w:r>
      <w:r w:rsidR="001452E3" w:rsidRPr="1E71A893">
        <w:rPr>
          <w:sz w:val="20"/>
          <w:szCs w:val="20"/>
        </w:rPr>
        <w:t xml:space="preserve">kodawca </w:t>
      </w:r>
      <w:r w:rsidRPr="1E71A893">
        <w:rPr>
          <w:sz w:val="20"/>
          <w:szCs w:val="20"/>
        </w:rPr>
        <w:t>załącza do Wniosku dodatkowe Załączniki (np. do poszczególnych tabel) zoblig</w:t>
      </w:r>
      <w:r w:rsidR="00952983" w:rsidRPr="1E71A893">
        <w:rPr>
          <w:sz w:val="20"/>
          <w:szCs w:val="20"/>
        </w:rPr>
        <w:t xml:space="preserve">owany jest je wykazać w Tabeli </w:t>
      </w:r>
      <w:r w:rsidR="00E975AC" w:rsidRPr="1E71A893">
        <w:rPr>
          <w:sz w:val="20"/>
          <w:szCs w:val="20"/>
        </w:rPr>
        <w:t>M</w:t>
      </w:r>
      <w:r w:rsidRPr="1E71A893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102B61E2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 xml:space="preserve">dla </w:t>
      </w:r>
      <w:r w:rsidR="007A3632">
        <w:rPr>
          <w:i/>
          <w:iCs/>
          <w:color w:val="44546A" w:themeColor="text2"/>
          <w:sz w:val="18"/>
          <w:szCs w:val="18"/>
        </w:rPr>
        <w:t>Działania 2: „Wentylacja mieszkań”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E71A893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576DC53" w14:textId="777F91E0" w:rsidR="00952983" w:rsidRPr="00F72E87" w:rsidRDefault="00FF406B" w:rsidP="00FF406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952983"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1E71A893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41BC0A5B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2897030D" w:rsidR="00952983" w:rsidRPr="00F72E87" w:rsidRDefault="00952983" w:rsidP="008936B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00625AB4">
              <w:t>3.5</w:t>
            </w:r>
            <w:r w:rsidRPr="13962037">
              <w:t xml:space="preserve"> </w:t>
            </w:r>
            <w:r w:rsidR="008936B3">
              <w:t>niniejszego dokumentu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49668E4E" w:rsidR="00952983" w:rsidRDefault="00D63618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6BF54D7F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A53E3" w14:paraId="306D5B7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07C504B5" w14:textId="4EC9693D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  <w:r>
              <w:t xml:space="preserve">6. 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2C524894" w14:textId="3E409476" w:rsidR="007A53E3" w:rsidRDefault="007A53E3" w:rsidP="001B232F">
            <w:pPr>
              <w:pStyle w:val="Styl4"/>
              <w:numPr>
                <w:ilvl w:val="0"/>
                <w:numId w:val="0"/>
              </w:numPr>
              <w:spacing w:line="276" w:lineRule="auto"/>
            </w:pPr>
            <w:r>
              <w:rPr>
                <w:rStyle w:val="normaltextrun"/>
                <w:rFonts w:ascii="Calibri" w:hAnsi="Calibri" w:cs="Calibri"/>
                <w:color w:val="000000"/>
              </w:rPr>
              <w:t>Załącznik nr 3.</w:t>
            </w:r>
            <w:r w:rsidR="001B232F">
              <w:rPr>
                <w:rStyle w:val="normaltextrun"/>
                <w:rFonts w:ascii="Calibri" w:hAnsi="Calibri" w:cs="Calibri"/>
                <w:color w:val="000000"/>
              </w:rPr>
              <w:t>6</w:t>
            </w:r>
            <w:r>
              <w:rPr>
                <w:rStyle w:val="normaltextrun"/>
                <w:rFonts w:ascii="Calibri" w:hAnsi="Calibri" w:cs="Calibri"/>
                <w:color w:val="000000"/>
              </w:rPr>
              <w:t> do niniejszego dokumentu z naniesionymi przez Wnioskodawcę poszczególnymi elementami Systemu wentylacji 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17" w:type="dxa"/>
            <w:vAlign w:val="center"/>
          </w:tcPr>
          <w:p w14:paraId="4F9CA9AF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BB731C6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1418" w:type="dxa"/>
            <w:vAlign w:val="center"/>
          </w:tcPr>
          <w:p w14:paraId="48268E9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DFD7B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</w:p>
        </w:tc>
      </w:tr>
      <w:tr w:rsidR="007A53E3" w14:paraId="6F224FE2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357E3A" w14:textId="2CCD6DE9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7A53E3" w:rsidRDefault="007A53E3" w:rsidP="007A53E3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A53E3" w14:paraId="4862813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125F85EB" w14:textId="770B4D4F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7A53E3" w:rsidRPr="00F72E87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9"/>
    </w:tbl>
    <w:p w14:paraId="69824BA2" w14:textId="77777777" w:rsidR="00952983" w:rsidRPr="00ED650A" w:rsidRDefault="00952983" w:rsidP="00ED650A"/>
    <w:sectPr w:rsidR="00952983" w:rsidRPr="00ED650A" w:rsidSect="00A02F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0887D9D" w16cex:dateUtc="2021-05-30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72AA" w16cid:durableId="30887D9D"/>
  <w16cid:commentId w16cid:paraId="1EC04366" w16cid:durableId="17CE17F8"/>
  <w16cid:commentId w16cid:paraId="4BBABCE5" w16cid:durableId="4D08F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22739" w14:textId="77777777" w:rsidR="00B25378" w:rsidRDefault="00B25378" w:rsidP="005E06F6">
      <w:pPr>
        <w:spacing w:after="0" w:line="240" w:lineRule="auto"/>
      </w:pPr>
      <w:r>
        <w:separator/>
      </w:r>
    </w:p>
  </w:endnote>
  <w:endnote w:type="continuationSeparator" w:id="0">
    <w:p w14:paraId="3FBB271B" w14:textId="77777777" w:rsidR="00B25378" w:rsidRDefault="00B25378" w:rsidP="005E06F6">
      <w:pPr>
        <w:spacing w:after="0" w:line="240" w:lineRule="auto"/>
      </w:pPr>
      <w:r>
        <w:continuationSeparator/>
      </w:r>
    </w:p>
  </w:endnote>
  <w:endnote w:type="continuationNotice" w:id="1">
    <w:p w14:paraId="40348B4A" w14:textId="77777777" w:rsidR="00B25378" w:rsidRDefault="00B253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A42BB" w14:textId="77777777" w:rsidR="004F77E3" w:rsidRDefault="004F7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7EE7318C" w:rsidR="004711EB" w:rsidRPr="005E06F6" w:rsidRDefault="00427C74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4711EB">
                          <w:t xml:space="preserve">Strona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PAGE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27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4711EB">
                          <w:t xml:space="preserve"> z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NUMPAGES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27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4711EB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4711EB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3C281" w14:textId="77777777" w:rsidR="004F77E3" w:rsidRDefault="004F7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08A86" w14:textId="77777777" w:rsidR="00B25378" w:rsidRDefault="00B25378" w:rsidP="005E06F6">
      <w:pPr>
        <w:spacing w:after="0" w:line="240" w:lineRule="auto"/>
      </w:pPr>
      <w:r>
        <w:separator/>
      </w:r>
    </w:p>
  </w:footnote>
  <w:footnote w:type="continuationSeparator" w:id="0">
    <w:p w14:paraId="01AAEA2C" w14:textId="77777777" w:rsidR="00B25378" w:rsidRDefault="00B25378" w:rsidP="005E06F6">
      <w:pPr>
        <w:spacing w:after="0" w:line="240" w:lineRule="auto"/>
      </w:pPr>
      <w:r>
        <w:continuationSeparator/>
      </w:r>
    </w:p>
  </w:footnote>
  <w:footnote w:type="continuationNotice" w:id="1">
    <w:p w14:paraId="63198F53" w14:textId="77777777" w:rsidR="00B25378" w:rsidRDefault="00B253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A45D" w14:textId="77777777" w:rsidR="004F77E3" w:rsidRDefault="004F77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8874B" w14:textId="77777777" w:rsidR="004F77E3" w:rsidRDefault="004F77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02FD2" w:rsidRPr="004079BB" w14:paraId="5EEFF340" w14:textId="77777777" w:rsidTr="51E9EED4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A02FD2" w:rsidRPr="000770A6" w14:paraId="025957E6" w14:textId="77777777" w:rsidTr="009173A2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FFD9C3" w14:textId="77777777" w:rsidR="00A02FD2" w:rsidRDefault="00A02FD2" w:rsidP="00A02FD2">
                <w:pPr>
                  <w:spacing w:before="26"/>
                  <w:ind w:left="20" w:right="-134"/>
                </w:pPr>
                <w:bookmarkStart w:id="4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51E13C" w14:textId="77777777" w:rsidR="00A02FD2" w:rsidRDefault="00A02FD2" w:rsidP="00A02FD2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3A9B02" w14:textId="77777777" w:rsidR="00A02FD2" w:rsidRDefault="00A02FD2" w:rsidP="00A02FD2">
                <w:pPr>
                  <w:jc w:val="center"/>
                </w:pPr>
              </w:p>
            </w:tc>
          </w:tr>
        </w:tbl>
        <w:p w14:paraId="388DC090" w14:textId="77777777" w:rsidR="00A02FD2" w:rsidRDefault="51E9EED4" w:rsidP="00A02FD2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3653C5BA" wp14:editId="79DE712E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211C06" w14:textId="77777777" w:rsidR="00A02FD2" w:rsidRDefault="00A02FD2" w:rsidP="00A02FD2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756CF46" w14:textId="77777777" w:rsidR="004F77E3" w:rsidRPr="004F77E3" w:rsidRDefault="004F77E3" w:rsidP="004F77E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4F77E3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41"/>
        <w:p w14:paraId="5E3CD623" w14:textId="0B542D34" w:rsidR="00A02FD2" w:rsidRPr="00B76E98" w:rsidRDefault="00A02FD2" w:rsidP="00A02FD2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6C11FDE6" w14:textId="77777777" w:rsidR="00A02FD2" w:rsidRDefault="00A02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0BF"/>
    <w:multiLevelType w:val="hybridMultilevel"/>
    <w:tmpl w:val="B866AB7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1F55"/>
    <w:multiLevelType w:val="multilevel"/>
    <w:tmpl w:val="8CF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A71A6A"/>
    <w:multiLevelType w:val="multilevel"/>
    <w:tmpl w:val="132E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C264DC"/>
    <w:multiLevelType w:val="multilevel"/>
    <w:tmpl w:val="383A7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641230"/>
    <w:multiLevelType w:val="multilevel"/>
    <w:tmpl w:val="C25CCF3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3E6D20"/>
    <w:multiLevelType w:val="multilevel"/>
    <w:tmpl w:val="438A8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D7C"/>
    <w:multiLevelType w:val="multilevel"/>
    <w:tmpl w:val="1D9A272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F1977"/>
    <w:multiLevelType w:val="multilevel"/>
    <w:tmpl w:val="278C883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A28BE"/>
    <w:multiLevelType w:val="multilevel"/>
    <w:tmpl w:val="946E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935FA"/>
    <w:multiLevelType w:val="multilevel"/>
    <w:tmpl w:val="F9D8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DF1F19"/>
    <w:multiLevelType w:val="multilevel"/>
    <w:tmpl w:val="580C50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937199"/>
    <w:multiLevelType w:val="multilevel"/>
    <w:tmpl w:val="BB2638D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E62ED7"/>
    <w:multiLevelType w:val="hybridMultilevel"/>
    <w:tmpl w:val="6F1878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45DA6"/>
    <w:multiLevelType w:val="multilevel"/>
    <w:tmpl w:val="0950984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D02FA1"/>
    <w:multiLevelType w:val="multilevel"/>
    <w:tmpl w:val="C68221E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B865C1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5BB6"/>
    <w:multiLevelType w:val="multilevel"/>
    <w:tmpl w:val="28360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7443CA"/>
    <w:multiLevelType w:val="multilevel"/>
    <w:tmpl w:val="DE1EE9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8D364B"/>
    <w:multiLevelType w:val="hybridMultilevel"/>
    <w:tmpl w:val="3FACF8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407F6F"/>
    <w:multiLevelType w:val="multilevel"/>
    <w:tmpl w:val="39BC301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B54E80"/>
    <w:multiLevelType w:val="multilevel"/>
    <w:tmpl w:val="916A3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6423C3"/>
    <w:multiLevelType w:val="multilevel"/>
    <w:tmpl w:val="48EC0AE6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1BE3836"/>
    <w:multiLevelType w:val="multilevel"/>
    <w:tmpl w:val="583428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75BCE"/>
    <w:multiLevelType w:val="multilevel"/>
    <w:tmpl w:val="728E1D7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365DC3"/>
    <w:multiLevelType w:val="multilevel"/>
    <w:tmpl w:val="BC4414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FED5359"/>
    <w:multiLevelType w:val="multilevel"/>
    <w:tmpl w:val="6700D93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5" w15:restartNumberingAfterBreak="0">
    <w:nsid w:val="6C636495"/>
    <w:multiLevelType w:val="hybridMultilevel"/>
    <w:tmpl w:val="4968A4FC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A7CEE"/>
    <w:multiLevelType w:val="hybridMultilevel"/>
    <w:tmpl w:val="C49AF570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4496801"/>
    <w:multiLevelType w:val="hybridMultilevel"/>
    <w:tmpl w:val="B0449FAA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2" w15:restartNumberingAfterBreak="0">
    <w:nsid w:val="7CF92D26"/>
    <w:multiLevelType w:val="multilevel"/>
    <w:tmpl w:val="ADFE5B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6A5D18"/>
    <w:multiLevelType w:val="multilevel"/>
    <w:tmpl w:val="4DC0227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7"/>
  </w:num>
  <w:num w:numId="5">
    <w:abstractNumId w:val="26"/>
  </w:num>
  <w:num w:numId="6">
    <w:abstractNumId w:val="48"/>
  </w:num>
  <w:num w:numId="7">
    <w:abstractNumId w:val="30"/>
  </w:num>
  <w:num w:numId="8">
    <w:abstractNumId w:val="44"/>
  </w:num>
  <w:num w:numId="9">
    <w:abstractNumId w:val="29"/>
  </w:num>
  <w:num w:numId="10">
    <w:abstractNumId w:val="51"/>
  </w:num>
  <w:num w:numId="11">
    <w:abstractNumId w:val="36"/>
  </w:num>
  <w:num w:numId="12">
    <w:abstractNumId w:val="33"/>
  </w:num>
  <w:num w:numId="13">
    <w:abstractNumId w:val="23"/>
  </w:num>
  <w:num w:numId="14">
    <w:abstractNumId w:val="0"/>
  </w:num>
  <w:num w:numId="15">
    <w:abstractNumId w:val="50"/>
  </w:num>
  <w:num w:numId="16">
    <w:abstractNumId w:val="46"/>
  </w:num>
  <w:num w:numId="17">
    <w:abstractNumId w:val="45"/>
  </w:num>
  <w:num w:numId="18">
    <w:abstractNumId w:val="22"/>
  </w:num>
  <w:num w:numId="19">
    <w:abstractNumId w:val="35"/>
  </w:num>
  <w:num w:numId="20">
    <w:abstractNumId w:val="43"/>
  </w:num>
  <w:num w:numId="21">
    <w:abstractNumId w:val="47"/>
  </w:num>
  <w:num w:numId="22">
    <w:abstractNumId w:val="24"/>
  </w:num>
  <w:num w:numId="23">
    <w:abstractNumId w:val="49"/>
  </w:num>
  <w:num w:numId="24">
    <w:abstractNumId w:val="21"/>
  </w:num>
  <w:num w:numId="25">
    <w:abstractNumId w:val="38"/>
  </w:num>
  <w:num w:numId="26">
    <w:abstractNumId w:val="8"/>
  </w:num>
  <w:num w:numId="27">
    <w:abstractNumId w:val="7"/>
  </w:num>
  <w:num w:numId="28">
    <w:abstractNumId w:val="18"/>
  </w:num>
  <w:num w:numId="29">
    <w:abstractNumId w:val="14"/>
  </w:num>
  <w:num w:numId="30">
    <w:abstractNumId w:val="15"/>
  </w:num>
  <w:num w:numId="31">
    <w:abstractNumId w:val="5"/>
  </w:num>
  <w:num w:numId="32">
    <w:abstractNumId w:val="1"/>
  </w:num>
  <w:num w:numId="33">
    <w:abstractNumId w:val="25"/>
  </w:num>
  <w:num w:numId="34">
    <w:abstractNumId w:val="12"/>
  </w:num>
  <w:num w:numId="35">
    <w:abstractNumId w:val="2"/>
  </w:num>
  <w:num w:numId="36">
    <w:abstractNumId w:val="32"/>
  </w:num>
  <w:num w:numId="37">
    <w:abstractNumId w:val="52"/>
  </w:num>
  <w:num w:numId="38">
    <w:abstractNumId w:val="53"/>
  </w:num>
  <w:num w:numId="39">
    <w:abstractNumId w:val="41"/>
  </w:num>
  <w:num w:numId="40">
    <w:abstractNumId w:val="40"/>
  </w:num>
  <w:num w:numId="41">
    <w:abstractNumId w:val="34"/>
  </w:num>
  <w:num w:numId="42">
    <w:abstractNumId w:val="20"/>
  </w:num>
  <w:num w:numId="43">
    <w:abstractNumId w:val="16"/>
  </w:num>
  <w:num w:numId="44">
    <w:abstractNumId w:val="42"/>
  </w:num>
  <w:num w:numId="45">
    <w:abstractNumId w:val="19"/>
  </w:num>
  <w:num w:numId="46">
    <w:abstractNumId w:val="28"/>
  </w:num>
  <w:num w:numId="47">
    <w:abstractNumId w:val="3"/>
  </w:num>
  <w:num w:numId="48">
    <w:abstractNumId w:val="39"/>
  </w:num>
  <w:num w:numId="49">
    <w:abstractNumId w:val="37"/>
  </w:num>
  <w:num w:numId="50">
    <w:abstractNumId w:val="10"/>
  </w:num>
  <w:num w:numId="51">
    <w:abstractNumId w:val="27"/>
  </w:num>
  <w:num w:numId="52">
    <w:abstractNumId w:val="31"/>
  </w:num>
  <w:num w:numId="53">
    <w:abstractNumId w:val="4"/>
  </w:num>
  <w:num w:numId="54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697"/>
    <w:rsid w:val="00005459"/>
    <w:rsid w:val="00012D25"/>
    <w:rsid w:val="00013F7C"/>
    <w:rsid w:val="00024D8B"/>
    <w:rsid w:val="00026F8A"/>
    <w:rsid w:val="00027A88"/>
    <w:rsid w:val="000548F3"/>
    <w:rsid w:val="00054EFD"/>
    <w:rsid w:val="0006654E"/>
    <w:rsid w:val="00073B41"/>
    <w:rsid w:val="00082095"/>
    <w:rsid w:val="000831FA"/>
    <w:rsid w:val="00084CC5"/>
    <w:rsid w:val="00084FF5"/>
    <w:rsid w:val="000A0728"/>
    <w:rsid w:val="000B0ED4"/>
    <w:rsid w:val="000B40C7"/>
    <w:rsid w:val="000C5DB5"/>
    <w:rsid w:val="000C6442"/>
    <w:rsid w:val="000D3C1D"/>
    <w:rsid w:val="000D43FE"/>
    <w:rsid w:val="000E0E50"/>
    <w:rsid w:val="000E2181"/>
    <w:rsid w:val="000E73B3"/>
    <w:rsid w:val="000F0E1B"/>
    <w:rsid w:val="00103476"/>
    <w:rsid w:val="00105DE2"/>
    <w:rsid w:val="00106798"/>
    <w:rsid w:val="00130A85"/>
    <w:rsid w:val="00132C17"/>
    <w:rsid w:val="001408CE"/>
    <w:rsid w:val="001452E3"/>
    <w:rsid w:val="001462DB"/>
    <w:rsid w:val="00147EBE"/>
    <w:rsid w:val="0015385B"/>
    <w:rsid w:val="00167651"/>
    <w:rsid w:val="00177BB3"/>
    <w:rsid w:val="001857EB"/>
    <w:rsid w:val="001A55C6"/>
    <w:rsid w:val="001B2203"/>
    <w:rsid w:val="001B232F"/>
    <w:rsid w:val="001C1A8E"/>
    <w:rsid w:val="001C215B"/>
    <w:rsid w:val="001D202B"/>
    <w:rsid w:val="001D3A7B"/>
    <w:rsid w:val="001F0DCA"/>
    <w:rsid w:val="001F5AD1"/>
    <w:rsid w:val="001F60B1"/>
    <w:rsid w:val="00204AE4"/>
    <w:rsid w:val="0020682A"/>
    <w:rsid w:val="00217DE7"/>
    <w:rsid w:val="00220BBD"/>
    <w:rsid w:val="00224586"/>
    <w:rsid w:val="002330AF"/>
    <w:rsid w:val="00235220"/>
    <w:rsid w:val="00235DE3"/>
    <w:rsid w:val="00253B68"/>
    <w:rsid w:val="00256AB1"/>
    <w:rsid w:val="00270451"/>
    <w:rsid w:val="00273CB6"/>
    <w:rsid w:val="002767E9"/>
    <w:rsid w:val="00280998"/>
    <w:rsid w:val="002815FC"/>
    <w:rsid w:val="00281B87"/>
    <w:rsid w:val="00282656"/>
    <w:rsid w:val="00282940"/>
    <w:rsid w:val="00286711"/>
    <w:rsid w:val="00293574"/>
    <w:rsid w:val="00295EDF"/>
    <w:rsid w:val="00296032"/>
    <w:rsid w:val="00296F58"/>
    <w:rsid w:val="002A1711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312688"/>
    <w:rsid w:val="00317D0E"/>
    <w:rsid w:val="00323211"/>
    <w:rsid w:val="00352BD1"/>
    <w:rsid w:val="00362B24"/>
    <w:rsid w:val="00366E66"/>
    <w:rsid w:val="00373367"/>
    <w:rsid w:val="00380647"/>
    <w:rsid w:val="00380D06"/>
    <w:rsid w:val="003828EA"/>
    <w:rsid w:val="00393F24"/>
    <w:rsid w:val="00394BB3"/>
    <w:rsid w:val="003959EA"/>
    <w:rsid w:val="003A2020"/>
    <w:rsid w:val="003B27F0"/>
    <w:rsid w:val="003C3AF3"/>
    <w:rsid w:val="003C443B"/>
    <w:rsid w:val="003D0C5D"/>
    <w:rsid w:val="003E2848"/>
    <w:rsid w:val="003E6CC3"/>
    <w:rsid w:val="00400BAA"/>
    <w:rsid w:val="0040724A"/>
    <w:rsid w:val="004073CC"/>
    <w:rsid w:val="004227CF"/>
    <w:rsid w:val="004238CB"/>
    <w:rsid w:val="00427C74"/>
    <w:rsid w:val="00431EC2"/>
    <w:rsid w:val="0043629E"/>
    <w:rsid w:val="00443511"/>
    <w:rsid w:val="0044795C"/>
    <w:rsid w:val="00456380"/>
    <w:rsid w:val="00463533"/>
    <w:rsid w:val="004711EB"/>
    <w:rsid w:val="00476FB5"/>
    <w:rsid w:val="00482474"/>
    <w:rsid w:val="0048396B"/>
    <w:rsid w:val="00486F2F"/>
    <w:rsid w:val="00490B0D"/>
    <w:rsid w:val="00492F7E"/>
    <w:rsid w:val="00493538"/>
    <w:rsid w:val="004A4D04"/>
    <w:rsid w:val="004B417C"/>
    <w:rsid w:val="004E16F4"/>
    <w:rsid w:val="004E790B"/>
    <w:rsid w:val="004F18C4"/>
    <w:rsid w:val="004F2A7E"/>
    <w:rsid w:val="004F5A5A"/>
    <w:rsid w:val="004F77E3"/>
    <w:rsid w:val="0050364F"/>
    <w:rsid w:val="00505788"/>
    <w:rsid w:val="00513EED"/>
    <w:rsid w:val="005258F0"/>
    <w:rsid w:val="00531BA8"/>
    <w:rsid w:val="00534A55"/>
    <w:rsid w:val="00541638"/>
    <w:rsid w:val="00543685"/>
    <w:rsid w:val="00546496"/>
    <w:rsid w:val="0055228F"/>
    <w:rsid w:val="0055473B"/>
    <w:rsid w:val="00554A92"/>
    <w:rsid w:val="00563BAB"/>
    <w:rsid w:val="00563DEE"/>
    <w:rsid w:val="00574890"/>
    <w:rsid w:val="00574C96"/>
    <w:rsid w:val="00577AD6"/>
    <w:rsid w:val="00584285"/>
    <w:rsid w:val="00585E86"/>
    <w:rsid w:val="0058688E"/>
    <w:rsid w:val="00590292"/>
    <w:rsid w:val="005954BD"/>
    <w:rsid w:val="005A0217"/>
    <w:rsid w:val="005A1B99"/>
    <w:rsid w:val="005A387B"/>
    <w:rsid w:val="005A4F00"/>
    <w:rsid w:val="005A7FE5"/>
    <w:rsid w:val="005B63E9"/>
    <w:rsid w:val="005C1805"/>
    <w:rsid w:val="005C3CE0"/>
    <w:rsid w:val="005C46F3"/>
    <w:rsid w:val="005C611A"/>
    <w:rsid w:val="005D11D0"/>
    <w:rsid w:val="005D25BC"/>
    <w:rsid w:val="005D3C3A"/>
    <w:rsid w:val="005D609E"/>
    <w:rsid w:val="005E06F6"/>
    <w:rsid w:val="005E15E9"/>
    <w:rsid w:val="005E6480"/>
    <w:rsid w:val="005E784D"/>
    <w:rsid w:val="005F75D7"/>
    <w:rsid w:val="00600F6E"/>
    <w:rsid w:val="00605A53"/>
    <w:rsid w:val="00621461"/>
    <w:rsid w:val="00623926"/>
    <w:rsid w:val="0062466A"/>
    <w:rsid w:val="00625013"/>
    <w:rsid w:val="00625AB4"/>
    <w:rsid w:val="00634311"/>
    <w:rsid w:val="006500E0"/>
    <w:rsid w:val="00660048"/>
    <w:rsid w:val="0066110B"/>
    <w:rsid w:val="00662A02"/>
    <w:rsid w:val="0067117D"/>
    <w:rsid w:val="00672383"/>
    <w:rsid w:val="00677385"/>
    <w:rsid w:val="00683625"/>
    <w:rsid w:val="0068667B"/>
    <w:rsid w:val="0069173B"/>
    <w:rsid w:val="00691EAD"/>
    <w:rsid w:val="006A051B"/>
    <w:rsid w:val="006A0A95"/>
    <w:rsid w:val="006A1437"/>
    <w:rsid w:val="006A31E7"/>
    <w:rsid w:val="006A64C5"/>
    <w:rsid w:val="006B0559"/>
    <w:rsid w:val="006B0E23"/>
    <w:rsid w:val="006B0E24"/>
    <w:rsid w:val="006B3EA7"/>
    <w:rsid w:val="006D51E8"/>
    <w:rsid w:val="006D5A97"/>
    <w:rsid w:val="006E29E6"/>
    <w:rsid w:val="006E688E"/>
    <w:rsid w:val="006E6C49"/>
    <w:rsid w:val="006F6224"/>
    <w:rsid w:val="007023D6"/>
    <w:rsid w:val="0070314A"/>
    <w:rsid w:val="00705167"/>
    <w:rsid w:val="00720081"/>
    <w:rsid w:val="00720320"/>
    <w:rsid w:val="00720E3C"/>
    <w:rsid w:val="00723D9B"/>
    <w:rsid w:val="007362A5"/>
    <w:rsid w:val="0074219A"/>
    <w:rsid w:val="0074225C"/>
    <w:rsid w:val="007508BD"/>
    <w:rsid w:val="0075294A"/>
    <w:rsid w:val="0076482E"/>
    <w:rsid w:val="0076689D"/>
    <w:rsid w:val="007703F5"/>
    <w:rsid w:val="00775979"/>
    <w:rsid w:val="00790672"/>
    <w:rsid w:val="007A3632"/>
    <w:rsid w:val="007A4891"/>
    <w:rsid w:val="007A53E3"/>
    <w:rsid w:val="007B05AA"/>
    <w:rsid w:val="007B0F49"/>
    <w:rsid w:val="007B326F"/>
    <w:rsid w:val="007D211A"/>
    <w:rsid w:val="007D2848"/>
    <w:rsid w:val="007D6074"/>
    <w:rsid w:val="007E28E6"/>
    <w:rsid w:val="007E5327"/>
    <w:rsid w:val="007F021D"/>
    <w:rsid w:val="007F0B20"/>
    <w:rsid w:val="007F22FA"/>
    <w:rsid w:val="00800DF2"/>
    <w:rsid w:val="0080517F"/>
    <w:rsid w:val="00815AF8"/>
    <w:rsid w:val="008179CF"/>
    <w:rsid w:val="00822CF5"/>
    <w:rsid w:val="00824687"/>
    <w:rsid w:val="00825328"/>
    <w:rsid w:val="008266A6"/>
    <w:rsid w:val="00834008"/>
    <w:rsid w:val="00834425"/>
    <w:rsid w:val="00835683"/>
    <w:rsid w:val="00836C9D"/>
    <w:rsid w:val="00844701"/>
    <w:rsid w:val="00850587"/>
    <w:rsid w:val="008544E7"/>
    <w:rsid w:val="008671C3"/>
    <w:rsid w:val="00871DD6"/>
    <w:rsid w:val="00891352"/>
    <w:rsid w:val="008936B3"/>
    <w:rsid w:val="00895989"/>
    <w:rsid w:val="008A1D8F"/>
    <w:rsid w:val="008A40A0"/>
    <w:rsid w:val="008A780D"/>
    <w:rsid w:val="008C3EE8"/>
    <w:rsid w:val="008F3AF9"/>
    <w:rsid w:val="008F5C5F"/>
    <w:rsid w:val="009040A3"/>
    <w:rsid w:val="009128A0"/>
    <w:rsid w:val="00912E16"/>
    <w:rsid w:val="0091752B"/>
    <w:rsid w:val="00921240"/>
    <w:rsid w:val="0092246E"/>
    <w:rsid w:val="0093129B"/>
    <w:rsid w:val="0093146C"/>
    <w:rsid w:val="00943012"/>
    <w:rsid w:val="0094425D"/>
    <w:rsid w:val="00945038"/>
    <w:rsid w:val="00945A6E"/>
    <w:rsid w:val="00952983"/>
    <w:rsid w:val="0095614B"/>
    <w:rsid w:val="00956C23"/>
    <w:rsid w:val="00957AD1"/>
    <w:rsid w:val="00964F4B"/>
    <w:rsid w:val="0096744E"/>
    <w:rsid w:val="00967D9D"/>
    <w:rsid w:val="00975C91"/>
    <w:rsid w:val="00981691"/>
    <w:rsid w:val="009845E2"/>
    <w:rsid w:val="009911EF"/>
    <w:rsid w:val="009955CD"/>
    <w:rsid w:val="009A155A"/>
    <w:rsid w:val="009A1670"/>
    <w:rsid w:val="009A591C"/>
    <w:rsid w:val="009A6F0D"/>
    <w:rsid w:val="009C051E"/>
    <w:rsid w:val="009C0B86"/>
    <w:rsid w:val="009D10E5"/>
    <w:rsid w:val="009D2BCC"/>
    <w:rsid w:val="009D67B5"/>
    <w:rsid w:val="009E157C"/>
    <w:rsid w:val="009E7C95"/>
    <w:rsid w:val="009F26BC"/>
    <w:rsid w:val="009F71D0"/>
    <w:rsid w:val="009F7579"/>
    <w:rsid w:val="009F7DDA"/>
    <w:rsid w:val="00A02FD2"/>
    <w:rsid w:val="00A10B86"/>
    <w:rsid w:val="00A13978"/>
    <w:rsid w:val="00A15552"/>
    <w:rsid w:val="00A161BD"/>
    <w:rsid w:val="00A22C3F"/>
    <w:rsid w:val="00A26611"/>
    <w:rsid w:val="00A35C26"/>
    <w:rsid w:val="00A4166B"/>
    <w:rsid w:val="00A44768"/>
    <w:rsid w:val="00A44961"/>
    <w:rsid w:val="00A47E81"/>
    <w:rsid w:val="00A54720"/>
    <w:rsid w:val="00A5533A"/>
    <w:rsid w:val="00A56065"/>
    <w:rsid w:val="00A64899"/>
    <w:rsid w:val="00A662C8"/>
    <w:rsid w:val="00A7137F"/>
    <w:rsid w:val="00A71E1E"/>
    <w:rsid w:val="00A72313"/>
    <w:rsid w:val="00A72B47"/>
    <w:rsid w:val="00A82456"/>
    <w:rsid w:val="00A82D38"/>
    <w:rsid w:val="00A83583"/>
    <w:rsid w:val="00A86458"/>
    <w:rsid w:val="00A96684"/>
    <w:rsid w:val="00AA5DC0"/>
    <w:rsid w:val="00AA65FC"/>
    <w:rsid w:val="00AB1424"/>
    <w:rsid w:val="00AB594E"/>
    <w:rsid w:val="00AB68BF"/>
    <w:rsid w:val="00AC35B8"/>
    <w:rsid w:val="00AC46E0"/>
    <w:rsid w:val="00AC5B49"/>
    <w:rsid w:val="00AC7AA0"/>
    <w:rsid w:val="00AD2798"/>
    <w:rsid w:val="00AD2CA6"/>
    <w:rsid w:val="00AD34FA"/>
    <w:rsid w:val="00AE6C60"/>
    <w:rsid w:val="00AE73E6"/>
    <w:rsid w:val="00AF017A"/>
    <w:rsid w:val="00AF4AD1"/>
    <w:rsid w:val="00B01C00"/>
    <w:rsid w:val="00B130E3"/>
    <w:rsid w:val="00B24DFD"/>
    <w:rsid w:val="00B25378"/>
    <w:rsid w:val="00B32D5B"/>
    <w:rsid w:val="00B33A8B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D64"/>
    <w:rsid w:val="00B56705"/>
    <w:rsid w:val="00B56C10"/>
    <w:rsid w:val="00B57151"/>
    <w:rsid w:val="00B70075"/>
    <w:rsid w:val="00B7103E"/>
    <w:rsid w:val="00BA1B91"/>
    <w:rsid w:val="00BA3F00"/>
    <w:rsid w:val="00BA58BF"/>
    <w:rsid w:val="00BA5D71"/>
    <w:rsid w:val="00BC7B93"/>
    <w:rsid w:val="00BD30C3"/>
    <w:rsid w:val="00BD59F0"/>
    <w:rsid w:val="00BE015A"/>
    <w:rsid w:val="00BE0229"/>
    <w:rsid w:val="00BE2E43"/>
    <w:rsid w:val="00BF5273"/>
    <w:rsid w:val="00BF5ED8"/>
    <w:rsid w:val="00C042A9"/>
    <w:rsid w:val="00C0446A"/>
    <w:rsid w:val="00C11BEC"/>
    <w:rsid w:val="00C210D2"/>
    <w:rsid w:val="00C21C7F"/>
    <w:rsid w:val="00C26B72"/>
    <w:rsid w:val="00C4565F"/>
    <w:rsid w:val="00C518DF"/>
    <w:rsid w:val="00C6275B"/>
    <w:rsid w:val="00C714B5"/>
    <w:rsid w:val="00C82F3E"/>
    <w:rsid w:val="00C84364"/>
    <w:rsid w:val="00C85296"/>
    <w:rsid w:val="00C946A9"/>
    <w:rsid w:val="00C949F5"/>
    <w:rsid w:val="00C95CAC"/>
    <w:rsid w:val="00CC0AD4"/>
    <w:rsid w:val="00CC0DB8"/>
    <w:rsid w:val="00CC6143"/>
    <w:rsid w:val="00CD3D05"/>
    <w:rsid w:val="00CE01B5"/>
    <w:rsid w:val="00CE0370"/>
    <w:rsid w:val="00CE6DD4"/>
    <w:rsid w:val="00CE7625"/>
    <w:rsid w:val="00CF061F"/>
    <w:rsid w:val="00CF105D"/>
    <w:rsid w:val="00CF1AA9"/>
    <w:rsid w:val="00CF23CB"/>
    <w:rsid w:val="00D03E7D"/>
    <w:rsid w:val="00D0E254"/>
    <w:rsid w:val="00D10234"/>
    <w:rsid w:val="00D124DB"/>
    <w:rsid w:val="00D25BE5"/>
    <w:rsid w:val="00D26C7A"/>
    <w:rsid w:val="00D3184E"/>
    <w:rsid w:val="00D43745"/>
    <w:rsid w:val="00D4687B"/>
    <w:rsid w:val="00D5031D"/>
    <w:rsid w:val="00D544DB"/>
    <w:rsid w:val="00D63618"/>
    <w:rsid w:val="00D65777"/>
    <w:rsid w:val="00D71FB6"/>
    <w:rsid w:val="00D75DBE"/>
    <w:rsid w:val="00D7715F"/>
    <w:rsid w:val="00D87D66"/>
    <w:rsid w:val="00D90CCF"/>
    <w:rsid w:val="00DA14FA"/>
    <w:rsid w:val="00DA2E27"/>
    <w:rsid w:val="00DA2EF3"/>
    <w:rsid w:val="00DA5415"/>
    <w:rsid w:val="00DB02DE"/>
    <w:rsid w:val="00DB0580"/>
    <w:rsid w:val="00DB6A46"/>
    <w:rsid w:val="00DB6AC4"/>
    <w:rsid w:val="00DC1730"/>
    <w:rsid w:val="00DC283E"/>
    <w:rsid w:val="00DC7A4C"/>
    <w:rsid w:val="00DE1624"/>
    <w:rsid w:val="00DE532E"/>
    <w:rsid w:val="00DF0DB4"/>
    <w:rsid w:val="00DF6C2B"/>
    <w:rsid w:val="00DF6DFD"/>
    <w:rsid w:val="00DF7CED"/>
    <w:rsid w:val="00E06666"/>
    <w:rsid w:val="00E0699A"/>
    <w:rsid w:val="00E322E2"/>
    <w:rsid w:val="00E34E1B"/>
    <w:rsid w:val="00E41A00"/>
    <w:rsid w:val="00E425BA"/>
    <w:rsid w:val="00E50917"/>
    <w:rsid w:val="00E50C34"/>
    <w:rsid w:val="00E51364"/>
    <w:rsid w:val="00E52ECF"/>
    <w:rsid w:val="00E60C70"/>
    <w:rsid w:val="00E64C18"/>
    <w:rsid w:val="00E77447"/>
    <w:rsid w:val="00E83FA1"/>
    <w:rsid w:val="00E87FF6"/>
    <w:rsid w:val="00E90F78"/>
    <w:rsid w:val="00E94C52"/>
    <w:rsid w:val="00E975AC"/>
    <w:rsid w:val="00EA1993"/>
    <w:rsid w:val="00EA4765"/>
    <w:rsid w:val="00EB0274"/>
    <w:rsid w:val="00EB2373"/>
    <w:rsid w:val="00EB5EDB"/>
    <w:rsid w:val="00EB6D57"/>
    <w:rsid w:val="00EBD559"/>
    <w:rsid w:val="00EC4029"/>
    <w:rsid w:val="00EC439A"/>
    <w:rsid w:val="00EC66E8"/>
    <w:rsid w:val="00EC68C2"/>
    <w:rsid w:val="00EC748F"/>
    <w:rsid w:val="00EC7787"/>
    <w:rsid w:val="00ED63DD"/>
    <w:rsid w:val="00ED650A"/>
    <w:rsid w:val="00EE1E0E"/>
    <w:rsid w:val="00EE4F07"/>
    <w:rsid w:val="00EF1542"/>
    <w:rsid w:val="00EF1E30"/>
    <w:rsid w:val="00EF72A5"/>
    <w:rsid w:val="00F04F32"/>
    <w:rsid w:val="00F17EE9"/>
    <w:rsid w:val="00F258D0"/>
    <w:rsid w:val="00F30FE4"/>
    <w:rsid w:val="00F319C4"/>
    <w:rsid w:val="00F338E8"/>
    <w:rsid w:val="00F3454C"/>
    <w:rsid w:val="00F35D7F"/>
    <w:rsid w:val="00F4335A"/>
    <w:rsid w:val="00F47197"/>
    <w:rsid w:val="00F47F6D"/>
    <w:rsid w:val="00F5242D"/>
    <w:rsid w:val="00F70045"/>
    <w:rsid w:val="00F70DDB"/>
    <w:rsid w:val="00F72E87"/>
    <w:rsid w:val="00F74153"/>
    <w:rsid w:val="00F77F58"/>
    <w:rsid w:val="00F8352D"/>
    <w:rsid w:val="00F906E3"/>
    <w:rsid w:val="00F91C45"/>
    <w:rsid w:val="00F92E6A"/>
    <w:rsid w:val="00F93056"/>
    <w:rsid w:val="00F97A9B"/>
    <w:rsid w:val="00FA32C8"/>
    <w:rsid w:val="00FA3CF0"/>
    <w:rsid w:val="00FB2A2A"/>
    <w:rsid w:val="00FB415E"/>
    <w:rsid w:val="00FC34FD"/>
    <w:rsid w:val="00FC5CB0"/>
    <w:rsid w:val="00FD5CC8"/>
    <w:rsid w:val="00FD7108"/>
    <w:rsid w:val="00FE0E1E"/>
    <w:rsid w:val="00FE6226"/>
    <w:rsid w:val="00FF1AD4"/>
    <w:rsid w:val="00FF406B"/>
    <w:rsid w:val="014E2891"/>
    <w:rsid w:val="015C6983"/>
    <w:rsid w:val="016AFD40"/>
    <w:rsid w:val="01818E71"/>
    <w:rsid w:val="01AF8909"/>
    <w:rsid w:val="01CFA8BF"/>
    <w:rsid w:val="021BC583"/>
    <w:rsid w:val="0254CFDE"/>
    <w:rsid w:val="02C8BD3E"/>
    <w:rsid w:val="0339F21B"/>
    <w:rsid w:val="0367B7B5"/>
    <w:rsid w:val="0394FBB8"/>
    <w:rsid w:val="039E1FFD"/>
    <w:rsid w:val="03C40C03"/>
    <w:rsid w:val="03FC1CFD"/>
    <w:rsid w:val="043564C6"/>
    <w:rsid w:val="04499251"/>
    <w:rsid w:val="046360E9"/>
    <w:rsid w:val="0499DBBA"/>
    <w:rsid w:val="04CC3560"/>
    <w:rsid w:val="0500669F"/>
    <w:rsid w:val="0524BFE6"/>
    <w:rsid w:val="052D1CE0"/>
    <w:rsid w:val="0543E2E5"/>
    <w:rsid w:val="05569707"/>
    <w:rsid w:val="0556FA19"/>
    <w:rsid w:val="05A97413"/>
    <w:rsid w:val="0621AB91"/>
    <w:rsid w:val="0631D50D"/>
    <w:rsid w:val="06552E32"/>
    <w:rsid w:val="06621346"/>
    <w:rsid w:val="0673D315"/>
    <w:rsid w:val="068F5FCB"/>
    <w:rsid w:val="06F78251"/>
    <w:rsid w:val="0706D208"/>
    <w:rsid w:val="07672B1C"/>
    <w:rsid w:val="07A897D6"/>
    <w:rsid w:val="07BB0703"/>
    <w:rsid w:val="07FED5FE"/>
    <w:rsid w:val="081840D3"/>
    <w:rsid w:val="0830D9D7"/>
    <w:rsid w:val="0881C21D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287AE"/>
    <w:rsid w:val="0BE657E3"/>
    <w:rsid w:val="0BEAC8BF"/>
    <w:rsid w:val="0C01CCEC"/>
    <w:rsid w:val="0C2FCAA8"/>
    <w:rsid w:val="0C3F7A90"/>
    <w:rsid w:val="0CA18604"/>
    <w:rsid w:val="0DA5D3FD"/>
    <w:rsid w:val="0E00DC99"/>
    <w:rsid w:val="0E74D456"/>
    <w:rsid w:val="0EB2BCB8"/>
    <w:rsid w:val="0EE4378A"/>
    <w:rsid w:val="0EEC4DCD"/>
    <w:rsid w:val="0F8B1D50"/>
    <w:rsid w:val="0FA59655"/>
    <w:rsid w:val="0FDE5950"/>
    <w:rsid w:val="100B68EC"/>
    <w:rsid w:val="1018B3C1"/>
    <w:rsid w:val="1064B14C"/>
    <w:rsid w:val="108007EB"/>
    <w:rsid w:val="1089F528"/>
    <w:rsid w:val="108FB414"/>
    <w:rsid w:val="1090FDE4"/>
    <w:rsid w:val="10EE6A42"/>
    <w:rsid w:val="11495366"/>
    <w:rsid w:val="116149B9"/>
    <w:rsid w:val="118D6FB3"/>
    <w:rsid w:val="11B48422"/>
    <w:rsid w:val="11CB1C2A"/>
    <w:rsid w:val="11D24F98"/>
    <w:rsid w:val="120EB9EA"/>
    <w:rsid w:val="1213484A"/>
    <w:rsid w:val="122F4AFE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1DBABA"/>
    <w:rsid w:val="154017B5"/>
    <w:rsid w:val="15480B73"/>
    <w:rsid w:val="1576002E"/>
    <w:rsid w:val="157AEDC4"/>
    <w:rsid w:val="16104FFF"/>
    <w:rsid w:val="161AA012"/>
    <w:rsid w:val="164D9AD4"/>
    <w:rsid w:val="16509AC4"/>
    <w:rsid w:val="1650CEF9"/>
    <w:rsid w:val="1669C321"/>
    <w:rsid w:val="16B33422"/>
    <w:rsid w:val="16F79448"/>
    <w:rsid w:val="17DC7D9C"/>
    <w:rsid w:val="1803D017"/>
    <w:rsid w:val="18145421"/>
    <w:rsid w:val="18177926"/>
    <w:rsid w:val="18465B91"/>
    <w:rsid w:val="18512E53"/>
    <w:rsid w:val="1860AFBE"/>
    <w:rsid w:val="19347ABA"/>
    <w:rsid w:val="19417397"/>
    <w:rsid w:val="19FCEECE"/>
    <w:rsid w:val="1A2938A7"/>
    <w:rsid w:val="1A3C0A1A"/>
    <w:rsid w:val="1A4EAC3E"/>
    <w:rsid w:val="1A546BAA"/>
    <w:rsid w:val="1A7F13B0"/>
    <w:rsid w:val="1A92B339"/>
    <w:rsid w:val="1AB1BBBE"/>
    <w:rsid w:val="1B7B7DCD"/>
    <w:rsid w:val="1B868BE9"/>
    <w:rsid w:val="1B9240D1"/>
    <w:rsid w:val="1BA7E615"/>
    <w:rsid w:val="1BC46EAB"/>
    <w:rsid w:val="1BE9C08A"/>
    <w:rsid w:val="1BEE2E1C"/>
    <w:rsid w:val="1C068291"/>
    <w:rsid w:val="1C135DEE"/>
    <w:rsid w:val="1C192F17"/>
    <w:rsid w:val="1C5CF6C6"/>
    <w:rsid w:val="1CD5DBB0"/>
    <w:rsid w:val="1D16431D"/>
    <w:rsid w:val="1DD8846B"/>
    <w:rsid w:val="1E10F08E"/>
    <w:rsid w:val="1E3A991C"/>
    <w:rsid w:val="1E4B5EB6"/>
    <w:rsid w:val="1E632526"/>
    <w:rsid w:val="1E71A893"/>
    <w:rsid w:val="1E7386A6"/>
    <w:rsid w:val="1F07C77E"/>
    <w:rsid w:val="1F39B11F"/>
    <w:rsid w:val="1F459B5C"/>
    <w:rsid w:val="1F58BA38"/>
    <w:rsid w:val="1FB338F1"/>
    <w:rsid w:val="1FDABCEE"/>
    <w:rsid w:val="2015BD8C"/>
    <w:rsid w:val="2030B981"/>
    <w:rsid w:val="205FBCE2"/>
    <w:rsid w:val="2096B5A5"/>
    <w:rsid w:val="20F48A99"/>
    <w:rsid w:val="21A004F6"/>
    <w:rsid w:val="21AC75C8"/>
    <w:rsid w:val="2229C726"/>
    <w:rsid w:val="223179A9"/>
    <w:rsid w:val="22A29841"/>
    <w:rsid w:val="22B73FE5"/>
    <w:rsid w:val="22DAB3FF"/>
    <w:rsid w:val="22F04363"/>
    <w:rsid w:val="22FC3DBC"/>
    <w:rsid w:val="233CE514"/>
    <w:rsid w:val="23510744"/>
    <w:rsid w:val="23562BE1"/>
    <w:rsid w:val="23C5F063"/>
    <w:rsid w:val="23DE1FF6"/>
    <w:rsid w:val="2402E2D3"/>
    <w:rsid w:val="2409B862"/>
    <w:rsid w:val="2447B052"/>
    <w:rsid w:val="248C03D1"/>
    <w:rsid w:val="24B07D50"/>
    <w:rsid w:val="24CDE678"/>
    <w:rsid w:val="252F87DC"/>
    <w:rsid w:val="25375CC7"/>
    <w:rsid w:val="25438058"/>
    <w:rsid w:val="257EBD7C"/>
    <w:rsid w:val="25952072"/>
    <w:rsid w:val="259C8FE3"/>
    <w:rsid w:val="25EFBBCF"/>
    <w:rsid w:val="26336468"/>
    <w:rsid w:val="26351746"/>
    <w:rsid w:val="2675D949"/>
    <w:rsid w:val="26806E70"/>
    <w:rsid w:val="26F25B81"/>
    <w:rsid w:val="2720DD46"/>
    <w:rsid w:val="27569A40"/>
    <w:rsid w:val="275FE001"/>
    <w:rsid w:val="27C7784D"/>
    <w:rsid w:val="281BB74C"/>
    <w:rsid w:val="28598F7B"/>
    <w:rsid w:val="28739F87"/>
    <w:rsid w:val="2895C9C7"/>
    <w:rsid w:val="28AD9A76"/>
    <w:rsid w:val="298A3420"/>
    <w:rsid w:val="29A5A6A6"/>
    <w:rsid w:val="29B2AA72"/>
    <w:rsid w:val="29B787AD"/>
    <w:rsid w:val="29E60AE7"/>
    <w:rsid w:val="2A6C74F6"/>
    <w:rsid w:val="2AFB31CA"/>
    <w:rsid w:val="2B0AB336"/>
    <w:rsid w:val="2B1C69AA"/>
    <w:rsid w:val="2B48CB61"/>
    <w:rsid w:val="2B6A9D0E"/>
    <w:rsid w:val="2B78D740"/>
    <w:rsid w:val="2BA25C39"/>
    <w:rsid w:val="2C057BBB"/>
    <w:rsid w:val="2C0D8E0E"/>
    <w:rsid w:val="2C1673EE"/>
    <w:rsid w:val="2C40A8E8"/>
    <w:rsid w:val="2CA92D2D"/>
    <w:rsid w:val="2CBE1221"/>
    <w:rsid w:val="2CCC4B3B"/>
    <w:rsid w:val="2D13D34B"/>
    <w:rsid w:val="2DB36FC3"/>
    <w:rsid w:val="2DC5E8E2"/>
    <w:rsid w:val="2E076120"/>
    <w:rsid w:val="2E79BDF9"/>
    <w:rsid w:val="2E80C95A"/>
    <w:rsid w:val="2E8E7CC2"/>
    <w:rsid w:val="2E98051F"/>
    <w:rsid w:val="2EC7F5AD"/>
    <w:rsid w:val="2EFD3E4E"/>
    <w:rsid w:val="2F263BD0"/>
    <w:rsid w:val="2FBDC090"/>
    <w:rsid w:val="2FD3A037"/>
    <w:rsid w:val="2FE8E2FD"/>
    <w:rsid w:val="2FF8CE3E"/>
    <w:rsid w:val="300B57E0"/>
    <w:rsid w:val="30158E5A"/>
    <w:rsid w:val="302F24A0"/>
    <w:rsid w:val="30499FDC"/>
    <w:rsid w:val="304E8D50"/>
    <w:rsid w:val="307EB16C"/>
    <w:rsid w:val="3088E0B4"/>
    <w:rsid w:val="30D5EBBC"/>
    <w:rsid w:val="3137828F"/>
    <w:rsid w:val="3170FF22"/>
    <w:rsid w:val="31A97135"/>
    <w:rsid w:val="31DCFD01"/>
    <w:rsid w:val="32207692"/>
    <w:rsid w:val="3225D135"/>
    <w:rsid w:val="32B38290"/>
    <w:rsid w:val="330DEA6E"/>
    <w:rsid w:val="3310283C"/>
    <w:rsid w:val="332BBF16"/>
    <w:rsid w:val="33306F00"/>
    <w:rsid w:val="3332894A"/>
    <w:rsid w:val="335238E3"/>
    <w:rsid w:val="335BD971"/>
    <w:rsid w:val="336D9C99"/>
    <w:rsid w:val="34B40D1D"/>
    <w:rsid w:val="3583990A"/>
    <w:rsid w:val="358D60AD"/>
    <w:rsid w:val="358E5D79"/>
    <w:rsid w:val="35BF5E8B"/>
    <w:rsid w:val="35C59CBB"/>
    <w:rsid w:val="35F2A55B"/>
    <w:rsid w:val="35F3CD8E"/>
    <w:rsid w:val="35FBFDB4"/>
    <w:rsid w:val="35FCF62E"/>
    <w:rsid w:val="3617D48D"/>
    <w:rsid w:val="36266431"/>
    <w:rsid w:val="36305FD5"/>
    <w:rsid w:val="36306667"/>
    <w:rsid w:val="367CE258"/>
    <w:rsid w:val="36825878"/>
    <w:rsid w:val="36A8CAF9"/>
    <w:rsid w:val="36B8BA1C"/>
    <w:rsid w:val="36E20DA7"/>
    <w:rsid w:val="37135ACC"/>
    <w:rsid w:val="3736145E"/>
    <w:rsid w:val="3751B6B0"/>
    <w:rsid w:val="37533197"/>
    <w:rsid w:val="378400E8"/>
    <w:rsid w:val="37970C70"/>
    <w:rsid w:val="37E32BEF"/>
    <w:rsid w:val="389113BF"/>
    <w:rsid w:val="389870FD"/>
    <w:rsid w:val="389AB8F2"/>
    <w:rsid w:val="3A1CF04E"/>
    <w:rsid w:val="3A59AB35"/>
    <w:rsid w:val="3A7790BE"/>
    <w:rsid w:val="3AD880B2"/>
    <w:rsid w:val="3AEA14B6"/>
    <w:rsid w:val="3B07F7F5"/>
    <w:rsid w:val="3B111832"/>
    <w:rsid w:val="3B140886"/>
    <w:rsid w:val="3B1F341F"/>
    <w:rsid w:val="3B313BD7"/>
    <w:rsid w:val="3BCA8674"/>
    <w:rsid w:val="3C0C5E47"/>
    <w:rsid w:val="3C290B34"/>
    <w:rsid w:val="3C2AEE11"/>
    <w:rsid w:val="3C468C1F"/>
    <w:rsid w:val="3C8D9148"/>
    <w:rsid w:val="3D13AA84"/>
    <w:rsid w:val="3DB2256E"/>
    <w:rsid w:val="3DC4304E"/>
    <w:rsid w:val="3DC479D3"/>
    <w:rsid w:val="3E05A406"/>
    <w:rsid w:val="3E285710"/>
    <w:rsid w:val="3E46BD27"/>
    <w:rsid w:val="3E8FE1C3"/>
    <w:rsid w:val="3EB50CC5"/>
    <w:rsid w:val="3EBD5A89"/>
    <w:rsid w:val="3EEE84DC"/>
    <w:rsid w:val="3F23B46A"/>
    <w:rsid w:val="3F490C53"/>
    <w:rsid w:val="3F8B4CEF"/>
    <w:rsid w:val="3FA4A6C4"/>
    <w:rsid w:val="3FB9BFED"/>
    <w:rsid w:val="3FD4B3BD"/>
    <w:rsid w:val="3FEA5FD6"/>
    <w:rsid w:val="40094D70"/>
    <w:rsid w:val="404F6640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0DD254"/>
    <w:rsid w:val="422B594B"/>
    <w:rsid w:val="425B552C"/>
    <w:rsid w:val="428FF97C"/>
    <w:rsid w:val="42B0048E"/>
    <w:rsid w:val="42E30A5F"/>
    <w:rsid w:val="43217B6E"/>
    <w:rsid w:val="438E7E8B"/>
    <w:rsid w:val="43E97080"/>
    <w:rsid w:val="43FA78A9"/>
    <w:rsid w:val="44326A00"/>
    <w:rsid w:val="445A64AB"/>
    <w:rsid w:val="445D0CA1"/>
    <w:rsid w:val="45C09580"/>
    <w:rsid w:val="45E5F565"/>
    <w:rsid w:val="462C4AE3"/>
    <w:rsid w:val="4655F2A4"/>
    <w:rsid w:val="46603591"/>
    <w:rsid w:val="46C5934A"/>
    <w:rsid w:val="470559A8"/>
    <w:rsid w:val="47AF3138"/>
    <w:rsid w:val="47E30ABF"/>
    <w:rsid w:val="47EBA4C6"/>
    <w:rsid w:val="48032388"/>
    <w:rsid w:val="486413E4"/>
    <w:rsid w:val="4892F7DE"/>
    <w:rsid w:val="49097119"/>
    <w:rsid w:val="49151800"/>
    <w:rsid w:val="4975606D"/>
    <w:rsid w:val="49C8AD54"/>
    <w:rsid w:val="49F661ED"/>
    <w:rsid w:val="4A0057E3"/>
    <w:rsid w:val="4A38FF88"/>
    <w:rsid w:val="4B3A113B"/>
    <w:rsid w:val="4B4F6411"/>
    <w:rsid w:val="4BB4A27B"/>
    <w:rsid w:val="4BBBDBDE"/>
    <w:rsid w:val="4BE01E8F"/>
    <w:rsid w:val="4C0FDD8B"/>
    <w:rsid w:val="4C10E4CE"/>
    <w:rsid w:val="4C334971"/>
    <w:rsid w:val="4CB5BFC6"/>
    <w:rsid w:val="4CBD7395"/>
    <w:rsid w:val="4CD5E19C"/>
    <w:rsid w:val="4D517950"/>
    <w:rsid w:val="4D99AE05"/>
    <w:rsid w:val="4DA603EE"/>
    <w:rsid w:val="4E5943F6"/>
    <w:rsid w:val="4EAEBB95"/>
    <w:rsid w:val="4EB8E151"/>
    <w:rsid w:val="4F0E38E8"/>
    <w:rsid w:val="4FD7BC08"/>
    <w:rsid w:val="5039C3D3"/>
    <w:rsid w:val="505A4F99"/>
    <w:rsid w:val="505B3AB9"/>
    <w:rsid w:val="50FC5CA1"/>
    <w:rsid w:val="511482FE"/>
    <w:rsid w:val="51197094"/>
    <w:rsid w:val="5190E4B8"/>
    <w:rsid w:val="51A5102F"/>
    <w:rsid w:val="51DEA555"/>
    <w:rsid w:val="51E9EED4"/>
    <w:rsid w:val="51FC563B"/>
    <w:rsid w:val="521A9FC5"/>
    <w:rsid w:val="52519D96"/>
    <w:rsid w:val="527CF695"/>
    <w:rsid w:val="52E79243"/>
    <w:rsid w:val="52FFB797"/>
    <w:rsid w:val="53DD70C5"/>
    <w:rsid w:val="53ECA3B8"/>
    <w:rsid w:val="542760D7"/>
    <w:rsid w:val="54318A26"/>
    <w:rsid w:val="54C9AF24"/>
    <w:rsid w:val="54EAE3DD"/>
    <w:rsid w:val="5597749C"/>
    <w:rsid w:val="55DEAD7C"/>
    <w:rsid w:val="55E95185"/>
    <w:rsid w:val="56178D7C"/>
    <w:rsid w:val="563D45DB"/>
    <w:rsid w:val="56578687"/>
    <w:rsid w:val="56C60B51"/>
    <w:rsid w:val="56CAEBF6"/>
    <w:rsid w:val="570D07B0"/>
    <w:rsid w:val="5711DB0D"/>
    <w:rsid w:val="571E1423"/>
    <w:rsid w:val="572BC1BC"/>
    <w:rsid w:val="573BF10C"/>
    <w:rsid w:val="576AC438"/>
    <w:rsid w:val="57E2C062"/>
    <w:rsid w:val="57E3B3BC"/>
    <w:rsid w:val="57ED5432"/>
    <w:rsid w:val="58283892"/>
    <w:rsid w:val="58A9297D"/>
    <w:rsid w:val="58D97087"/>
    <w:rsid w:val="59184008"/>
    <w:rsid w:val="59CF62E7"/>
    <w:rsid w:val="5A0BB31F"/>
    <w:rsid w:val="5A2062FE"/>
    <w:rsid w:val="5A3A5EF2"/>
    <w:rsid w:val="5A55FFA8"/>
    <w:rsid w:val="5A5F9333"/>
    <w:rsid w:val="5A7B8CBC"/>
    <w:rsid w:val="5AD64235"/>
    <w:rsid w:val="5ADE3047"/>
    <w:rsid w:val="5AE5CC25"/>
    <w:rsid w:val="5AF3BAA8"/>
    <w:rsid w:val="5B1B17E1"/>
    <w:rsid w:val="5B48C5A2"/>
    <w:rsid w:val="5B837154"/>
    <w:rsid w:val="5B90277D"/>
    <w:rsid w:val="5BAC8C94"/>
    <w:rsid w:val="5BAE7FBF"/>
    <w:rsid w:val="5BBC1F84"/>
    <w:rsid w:val="5C00BC9C"/>
    <w:rsid w:val="5C0BB03C"/>
    <w:rsid w:val="5C1812D9"/>
    <w:rsid w:val="5C80BC48"/>
    <w:rsid w:val="5CAFB3A5"/>
    <w:rsid w:val="5CC85F81"/>
    <w:rsid w:val="5CD935A6"/>
    <w:rsid w:val="5D10168E"/>
    <w:rsid w:val="5D25ACAD"/>
    <w:rsid w:val="5D57EFE5"/>
    <w:rsid w:val="5DC48B7F"/>
    <w:rsid w:val="5DD36F3F"/>
    <w:rsid w:val="5DE9199F"/>
    <w:rsid w:val="5E43C552"/>
    <w:rsid w:val="5E7074F5"/>
    <w:rsid w:val="5E881330"/>
    <w:rsid w:val="5E8EC633"/>
    <w:rsid w:val="5EC0C6EF"/>
    <w:rsid w:val="5EC7C83F"/>
    <w:rsid w:val="5ECEBA9C"/>
    <w:rsid w:val="5F276B88"/>
    <w:rsid w:val="5F58BCAD"/>
    <w:rsid w:val="5F59DD72"/>
    <w:rsid w:val="5F60360E"/>
    <w:rsid w:val="5F65E942"/>
    <w:rsid w:val="5F723A7B"/>
    <w:rsid w:val="5F9EE599"/>
    <w:rsid w:val="5FBB017E"/>
    <w:rsid w:val="5FD5D8C7"/>
    <w:rsid w:val="60061E88"/>
    <w:rsid w:val="60086B88"/>
    <w:rsid w:val="601FB1E3"/>
    <w:rsid w:val="60A4A0C1"/>
    <w:rsid w:val="60A63D72"/>
    <w:rsid w:val="60C9CD35"/>
    <w:rsid w:val="60E6E0D1"/>
    <w:rsid w:val="61215977"/>
    <w:rsid w:val="613FBDE4"/>
    <w:rsid w:val="61718C8B"/>
    <w:rsid w:val="6180D5D9"/>
    <w:rsid w:val="61CB21F6"/>
    <w:rsid w:val="61DC5600"/>
    <w:rsid w:val="62044C99"/>
    <w:rsid w:val="621598BB"/>
    <w:rsid w:val="622465A3"/>
    <w:rsid w:val="6284BA12"/>
    <w:rsid w:val="62885164"/>
    <w:rsid w:val="628EC8D1"/>
    <w:rsid w:val="629E097E"/>
    <w:rsid w:val="62A2E0BF"/>
    <w:rsid w:val="62AD8637"/>
    <w:rsid w:val="62D1662F"/>
    <w:rsid w:val="62DF9809"/>
    <w:rsid w:val="6355F4AD"/>
    <w:rsid w:val="645C2930"/>
    <w:rsid w:val="6489739D"/>
    <w:rsid w:val="6494D4B2"/>
    <w:rsid w:val="65192EA0"/>
    <w:rsid w:val="651F45BA"/>
    <w:rsid w:val="6545E97F"/>
    <w:rsid w:val="65DA8458"/>
    <w:rsid w:val="665C4925"/>
    <w:rsid w:val="6695E3EC"/>
    <w:rsid w:val="67AA7EA5"/>
    <w:rsid w:val="6821E3B9"/>
    <w:rsid w:val="68544551"/>
    <w:rsid w:val="68797078"/>
    <w:rsid w:val="687FED02"/>
    <w:rsid w:val="68CEF9C5"/>
    <w:rsid w:val="69A4A7F2"/>
    <w:rsid w:val="6A025866"/>
    <w:rsid w:val="6A102653"/>
    <w:rsid w:val="6A57DD84"/>
    <w:rsid w:val="6A6FFC86"/>
    <w:rsid w:val="6A8A6A52"/>
    <w:rsid w:val="6A8C3506"/>
    <w:rsid w:val="6C19C58D"/>
    <w:rsid w:val="6C2521C2"/>
    <w:rsid w:val="6C309AA8"/>
    <w:rsid w:val="6D15A945"/>
    <w:rsid w:val="6D184007"/>
    <w:rsid w:val="6D4FE18B"/>
    <w:rsid w:val="6E3FC45F"/>
    <w:rsid w:val="6E46F171"/>
    <w:rsid w:val="6E5D1A48"/>
    <w:rsid w:val="6EC8CB83"/>
    <w:rsid w:val="6F6BCF89"/>
    <w:rsid w:val="6FBBC64F"/>
    <w:rsid w:val="7004FC72"/>
    <w:rsid w:val="7015C593"/>
    <w:rsid w:val="70542827"/>
    <w:rsid w:val="705BA563"/>
    <w:rsid w:val="707CD33B"/>
    <w:rsid w:val="70A62EBD"/>
    <w:rsid w:val="70F892E5"/>
    <w:rsid w:val="715BD39F"/>
    <w:rsid w:val="716A9FC9"/>
    <w:rsid w:val="71BD18CF"/>
    <w:rsid w:val="71DF4753"/>
    <w:rsid w:val="722BBB9D"/>
    <w:rsid w:val="727AE097"/>
    <w:rsid w:val="72C3CBBF"/>
    <w:rsid w:val="72CA419F"/>
    <w:rsid w:val="7320C742"/>
    <w:rsid w:val="7327F057"/>
    <w:rsid w:val="734CDFDA"/>
    <w:rsid w:val="73B732D4"/>
    <w:rsid w:val="7409C1EE"/>
    <w:rsid w:val="7409CA4B"/>
    <w:rsid w:val="74470CBA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01130"/>
    <w:rsid w:val="76E588FA"/>
    <w:rsid w:val="76F6AAA8"/>
    <w:rsid w:val="7713708E"/>
    <w:rsid w:val="77161185"/>
    <w:rsid w:val="772EF034"/>
    <w:rsid w:val="773E8C44"/>
    <w:rsid w:val="77EF908B"/>
    <w:rsid w:val="780054D9"/>
    <w:rsid w:val="7845799D"/>
    <w:rsid w:val="78773456"/>
    <w:rsid w:val="78D5C5F9"/>
    <w:rsid w:val="78EC6AA8"/>
    <w:rsid w:val="79392FFC"/>
    <w:rsid w:val="798B60EC"/>
    <w:rsid w:val="79AE7869"/>
    <w:rsid w:val="79F39EF7"/>
    <w:rsid w:val="7A5BDC5D"/>
    <w:rsid w:val="7A6957F3"/>
    <w:rsid w:val="7A7E42B8"/>
    <w:rsid w:val="7AA00C2E"/>
    <w:rsid w:val="7AC9BA7B"/>
    <w:rsid w:val="7AE0D538"/>
    <w:rsid w:val="7B038D0F"/>
    <w:rsid w:val="7B6B2ED7"/>
    <w:rsid w:val="7BCC73BD"/>
    <w:rsid w:val="7BF28FF7"/>
    <w:rsid w:val="7C2679AF"/>
    <w:rsid w:val="7D4994DA"/>
    <w:rsid w:val="7DAA9AB2"/>
    <w:rsid w:val="7DD9ED23"/>
    <w:rsid w:val="7E0D39C7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  <w:rsid w:val="7FF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7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5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4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4E84D-003F-422D-A30D-7AD49C48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6898</Words>
  <Characters>41394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2021-07-06T12:32:00Z</dcterms:created>
  <dcterms:modified xsi:type="dcterms:W3CDTF">2021-07-06T12:33:00Z</dcterms:modified>
</cp:coreProperties>
</file>